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4E0E0" w14:textId="77777777" w:rsidR="005A2365" w:rsidRPr="005A7F2A" w:rsidRDefault="005A2365" w:rsidP="005A2365">
      <w:pPr>
        <w:rPr>
          <w:rFonts w:ascii="Arial Narrow" w:hAnsi="Arial Narrow" w:cs="Times New Roman"/>
          <w:b/>
          <w:bCs/>
          <w:color w:val="auto"/>
          <w:sz w:val="20"/>
          <w:szCs w:val="20"/>
        </w:rPr>
      </w:pPr>
      <w:r w:rsidRPr="005A7F2A">
        <w:rPr>
          <w:rFonts w:ascii="Arial Narrow" w:hAnsi="Arial Narrow" w:cs="Times New Roman"/>
          <w:b/>
          <w:bCs/>
          <w:color w:val="auto"/>
          <w:sz w:val="20"/>
          <w:szCs w:val="20"/>
        </w:rPr>
        <w:t>Príloha č. 3: Cena za dodávku elektriny</w:t>
      </w:r>
    </w:p>
    <w:p w14:paraId="1603A920" w14:textId="77777777" w:rsidR="005A2365" w:rsidRPr="005A7F2A" w:rsidRDefault="005A2365" w:rsidP="005A2365">
      <w:pPr>
        <w:jc w:val="both"/>
        <w:rPr>
          <w:rFonts w:ascii="Arial Narrow" w:hAnsi="Arial Narrow"/>
          <w:color w:val="auto"/>
          <w:sz w:val="20"/>
          <w:szCs w:val="20"/>
          <w:lang w:eastAsia="cs-CZ" w:bidi="cs-CZ"/>
        </w:rPr>
      </w:pPr>
      <w:bookmarkStart w:id="0" w:name="OLE_LINK62"/>
    </w:p>
    <w:bookmarkEnd w:id="0"/>
    <w:p w14:paraId="257BE97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je povinný zaplatiť dodávateľovi za združenú dodávku elektriny podľa tejto zmluvy cenu, ktorú tvorí súčet ceny za dodávku elektriny, ceny za zabezpečenie distribučných služieb a ďalších poplatkov v zmysle čl. IV Zmluvy. </w:t>
      </w:r>
    </w:p>
    <w:p w14:paraId="1DB981C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s odberateľom sa dohodli na nákupe elektriny kombinovaným spôsobom: </w:t>
      </w:r>
    </w:p>
    <w:p w14:paraId="70B59F6A" w14:textId="2D747F42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FORWARD: nákupom základného ročného pásma podľa </w:t>
      </w:r>
      <w:del w:id="1" w:author="Marcela Turčanová" w:date="2025-05-28T11:11:00Z">
        <w:r w:rsidRPr="005A7F2A" w:rsidDel="002C1820">
          <w:rPr>
            <w:rFonts w:ascii="Arial Narrow" w:hAnsi="Arial Narrow"/>
            <w:sz w:val="20"/>
            <w:szCs w:val="20"/>
          </w:rPr>
          <w:delText xml:space="preserve">živých </w:delText>
        </w:r>
      </w:del>
      <w:r w:rsidRPr="005A7F2A">
        <w:rPr>
          <w:rFonts w:ascii="Arial Narrow" w:hAnsi="Arial Narrow"/>
          <w:sz w:val="20"/>
          <w:szCs w:val="20"/>
        </w:rPr>
        <w:t xml:space="preserve">cien na referenčnej burze </w:t>
      </w:r>
      <w:r w:rsidR="00753AC6">
        <w:rPr>
          <w:rFonts w:ascii="Arial Narrow" w:hAnsi="Arial Narrow"/>
          <w:sz w:val="20"/>
          <w:szCs w:val="20"/>
        </w:rPr>
        <w:t>EEX (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European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Energy Exchange</w:t>
      </w:r>
      <w:r w:rsidR="00753AC6">
        <w:rPr>
          <w:rFonts w:ascii="Arial Narrow" w:hAnsi="Arial Narrow"/>
          <w:sz w:val="20"/>
          <w:szCs w:val="20"/>
          <w:lang w:bidi="sk-SK"/>
        </w:rPr>
        <w:t xml:space="preserve">) </w:t>
      </w:r>
      <w:r w:rsidRPr="005A7F2A">
        <w:rPr>
          <w:rFonts w:ascii="Arial Narrow" w:hAnsi="Arial Narrow"/>
          <w:sz w:val="20"/>
          <w:szCs w:val="20"/>
        </w:rPr>
        <w:t xml:space="preserve"> (ďalej len „</w:t>
      </w:r>
      <w:r w:rsidR="00753AC6">
        <w:rPr>
          <w:rFonts w:ascii="Arial Narrow" w:hAnsi="Arial Narrow"/>
          <w:sz w:val="20"/>
          <w:szCs w:val="20"/>
        </w:rPr>
        <w:t xml:space="preserve">EEX </w:t>
      </w:r>
      <w:r w:rsidRPr="005A7F2A">
        <w:rPr>
          <w:rFonts w:ascii="Arial Narrow" w:hAnsi="Arial Narrow"/>
          <w:sz w:val="20"/>
          <w:szCs w:val="20"/>
        </w:rPr>
        <w:t>“),</w:t>
      </w:r>
    </w:p>
    <w:p w14:paraId="02B18EB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SPOT: bilancovaným zvyšného objemu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za ceny na krátkodobom trhu organizovanou spoločnosťou OKTE, a.s.</w:t>
      </w:r>
    </w:p>
    <w:p w14:paraId="70BC907D" w14:textId="77777777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D000A58" w14:textId="2A9DB516" w:rsidR="0004657F" w:rsidRPr="005A7F2A" w:rsidRDefault="0004657F" w:rsidP="0004657F">
      <w:pPr>
        <w:pStyle w:val="Popis"/>
        <w:keepNext/>
        <w:spacing w:after="120"/>
        <w:rPr>
          <w:rFonts w:ascii="Arial Narrow" w:hAnsi="Arial Narrow"/>
          <w:color w:val="auto"/>
          <w:sz w:val="20"/>
          <w:szCs w:val="20"/>
        </w:rPr>
      </w:pPr>
      <w:r w:rsidRPr="005A7F2A">
        <w:rPr>
          <w:rFonts w:ascii="Arial Narrow" w:hAnsi="Arial Narrow"/>
          <w:color w:val="auto"/>
          <w:sz w:val="20"/>
          <w:szCs w:val="20"/>
        </w:rPr>
        <w:t xml:space="preserve">Tabuľka 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begin"/>
      </w:r>
      <w:r w:rsidRPr="005A7F2A">
        <w:rPr>
          <w:rFonts w:ascii="Arial Narrow" w:hAnsi="Arial Narrow"/>
          <w:color w:val="auto"/>
          <w:sz w:val="20"/>
          <w:szCs w:val="20"/>
        </w:rPr>
        <w:instrText xml:space="preserve"> SEQ Tabuľka \* ARABIC </w:instrText>
      </w:r>
      <w:r w:rsidRPr="005A7F2A">
        <w:rPr>
          <w:rFonts w:ascii="Arial Narrow" w:hAnsi="Arial Narrow"/>
          <w:color w:val="auto"/>
          <w:sz w:val="20"/>
          <w:szCs w:val="20"/>
        </w:rPr>
        <w:fldChar w:fldCharType="separate"/>
      </w:r>
      <w:r w:rsidR="00A90D1C">
        <w:rPr>
          <w:rFonts w:ascii="Arial Narrow" w:hAnsi="Arial Narrow"/>
          <w:noProof/>
          <w:color w:val="auto"/>
          <w:sz w:val="20"/>
          <w:szCs w:val="20"/>
        </w:rPr>
        <w:t>1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end"/>
      </w:r>
      <w:r w:rsidRPr="005A7F2A">
        <w:rPr>
          <w:rFonts w:ascii="Arial Narrow" w:hAnsi="Arial Narrow"/>
          <w:color w:val="auto"/>
          <w:sz w:val="20"/>
          <w:szCs w:val="20"/>
        </w:rPr>
        <w:t xml:space="preserve"> Rozdelenie celkového ročného objemu na FORWARD nákupy a SPOT nákupy:</w:t>
      </w:r>
    </w:p>
    <w:tbl>
      <w:tblPr>
        <w:tblW w:w="8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918"/>
        <w:gridCol w:w="1030"/>
        <w:gridCol w:w="911"/>
        <w:gridCol w:w="1030"/>
        <w:gridCol w:w="911"/>
      </w:tblGrid>
      <w:tr w:rsidR="0004657F" w:rsidRPr="005A7F2A" w14:paraId="5B5F8D77" w14:textId="77777777" w:rsidTr="0004657F">
        <w:trPr>
          <w:trHeight w:val="300"/>
        </w:trPr>
        <w:tc>
          <w:tcPr>
            <w:tcW w:w="3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59990F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Odberateľ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7F5BE42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</w:t>
            </w:r>
          </w:p>
        </w:tc>
        <w:tc>
          <w:tcPr>
            <w:tcW w:w="1941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034D308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Podiel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434C2621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Množstvo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04657F" w:rsidRPr="005A7F2A" w14:paraId="432CB5E2" w14:textId="77777777" w:rsidTr="0004657F">
        <w:trPr>
          <w:trHeight w:val="31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2F807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01B210A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  <w:tc>
          <w:tcPr>
            <w:tcW w:w="19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627C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63A16F03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</w:tr>
      <w:tr w:rsidR="0004657F" w:rsidRPr="005A7F2A" w14:paraId="1FE4A867" w14:textId="77777777" w:rsidTr="0004657F">
        <w:trPr>
          <w:trHeight w:val="55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A793E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A06B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428016A9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9C9C9"/>
            <w:vAlign w:val="center"/>
            <w:hideMark/>
          </w:tcPr>
          <w:p w14:paraId="46F2211E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51ED5FE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1A85F3B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</w:tr>
      <w:tr w:rsidR="0004657F" w:rsidRPr="005A7F2A" w14:paraId="388D0A9E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221D2BD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BVS, a.s.  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428C32E" w14:textId="258FBE3B" w:rsidR="0004657F" w:rsidRPr="005A7F2A" w:rsidRDefault="009548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48 000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AD4AC41" w14:textId="122932E5" w:rsidR="0004657F" w:rsidRPr="005A7F2A" w:rsidRDefault="002122E7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del w:id="2" w:author="Marcela Turčanová" w:date="2025-05-28T11:12:00Z">
              <w:r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75</w:delText>
              </w:r>
            </w:del>
            <w:ins w:id="3" w:author="Marcela Turčanová" w:date="2025-05-28T11:12:00Z">
              <w:r w:rsidR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70</w:t>
              </w:r>
            </w:ins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E10CB6" w14:textId="3BE212EB" w:rsidR="0004657F" w:rsidRPr="005A7F2A" w:rsidRDefault="002122E7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del w:id="4" w:author="Marcela Turčanová" w:date="2025-05-28T11:12:00Z">
              <w:r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25</w:delText>
              </w:r>
            </w:del>
            <w:ins w:id="5" w:author="Marcela Turčanová" w:date="2025-05-28T11:12:00Z">
              <w:r w:rsidR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30</w:t>
              </w:r>
            </w:ins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3B16673" w14:textId="4DFEDD71" w:rsidR="0004657F" w:rsidRPr="005A7F2A" w:rsidRDefault="0090718B" w:rsidP="009548DC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del w:id="6" w:author="Marcela Turčanová" w:date="2025-05-28T11:12:00Z">
              <w:r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36 000</w:delText>
              </w:r>
            </w:del>
            <w:ins w:id="7" w:author="Marcela Turčanová" w:date="2025-05-28T11:12:00Z">
              <w:r w:rsidR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33 600</w:t>
              </w:r>
            </w:ins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7B43CCB" w14:textId="1727F9A5" w:rsidR="0090718B" w:rsidRPr="005A7F2A" w:rsidRDefault="0090718B" w:rsidP="0090718B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del w:id="8" w:author="Marcela Turčanová" w:date="2025-05-28T11:12:00Z">
              <w:r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12 000</w:delText>
              </w:r>
            </w:del>
            <w:ins w:id="9" w:author="Marcela Turčanová" w:date="2025-05-28T11:12:00Z">
              <w:r w:rsidR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14 400</w:t>
              </w:r>
            </w:ins>
          </w:p>
        </w:tc>
      </w:tr>
      <w:tr w:rsidR="0004657F" w:rsidRPr="005A7F2A" w14:paraId="6ECAEAA4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D253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8A1D0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4A0A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4C6D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D16BA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D914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04657F" w:rsidRPr="005A7F2A" w14:paraId="77AB5FD3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99888F7" w14:textId="7FA24F78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BIONERGY, a.</w:t>
            </w:r>
            <w:r w:rsidR="00A02CD8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BCB6171" w14:textId="667CA995" w:rsidR="0004657F" w:rsidRPr="003A6B27" w:rsidRDefault="00AD42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14 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46613AC" w14:textId="04CF3B9A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0DB5C8" w14:textId="03AEFA4F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037CB8" w14:textId="5D0EAFB8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8 580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D46820" w14:textId="77EBC4EA" w:rsidR="00811E25" w:rsidRPr="003A6B27" w:rsidRDefault="00811E25" w:rsidP="00811E25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5 720</w:t>
            </w:r>
          </w:p>
        </w:tc>
      </w:tr>
      <w:tr w:rsidR="0004657F" w:rsidRPr="005A7F2A" w14:paraId="05BB9192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8177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81234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F5206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A70D8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7DEF1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0A08A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</w:tr>
      <w:tr w:rsidR="0004657F" w:rsidRPr="005A7F2A" w14:paraId="6D5BD3D2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07CC53C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SPOLU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4B79712" w14:textId="0DDFC89D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2</w:t>
            </w: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22B5ED6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E214A7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03F2D7F" w14:textId="34CFDD47" w:rsidR="0004657F" w:rsidRPr="00753AC6" w:rsidRDefault="0090718B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del w:id="10" w:author="Marcela Turčanová" w:date="2025-05-28T11:13:00Z">
              <w:r w:rsidRPr="00753AC6"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 xml:space="preserve"> 44 </w:delText>
              </w:r>
              <w:r w:rsidR="00811E25" w:rsidRPr="00753AC6"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580</w:delText>
              </w:r>
            </w:del>
            <w:ins w:id="11" w:author="Marcela Turčanová" w:date="2025-05-28T11:13:00Z">
              <w:r w:rsidR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42 180</w:t>
              </w:r>
            </w:ins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C15162" w14:textId="009ED0DE" w:rsidR="0004657F" w:rsidRPr="00753AC6" w:rsidRDefault="002C1820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ins w:id="12" w:author="Marcela Turčanová" w:date="2025-05-28T11:13:00Z">
              <w:r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t>20 120</w:t>
              </w:r>
            </w:ins>
            <w:del w:id="13" w:author="Marcela Turčanová" w:date="2025-05-28T11:13:00Z">
              <w:r w:rsidR="0090718B" w:rsidRPr="00753AC6"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 xml:space="preserve">17 </w:delText>
              </w:r>
              <w:r w:rsidR="00811E25" w:rsidRPr="00753AC6" w:rsidDel="002C1820">
                <w:rPr>
                  <w:rFonts w:ascii="Arial Narrow" w:eastAsia="Times New Roman" w:hAnsi="Arial Narrow" w:cs="Calibri"/>
                  <w:color w:val="auto"/>
                  <w:sz w:val="20"/>
                  <w:szCs w:val="20"/>
                  <w:lang w:bidi="ar-SA"/>
                </w:rPr>
                <w:delText>720</w:delText>
              </w:r>
            </w:del>
          </w:p>
        </w:tc>
      </w:tr>
      <w:tr w:rsidR="0004657F" w:rsidRPr="005A7F2A" w14:paraId="155F0893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A1A7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65F1D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B9634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E2B59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1C2BC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87221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79D8A5CC" w14:textId="6B09423B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75D7E5F" w14:textId="1DB90F10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8C5AE59" w14:textId="28B1AAFA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FORWARD</w:t>
      </w:r>
      <w:r w:rsidR="004036F1" w:rsidRPr="005A7F2A">
        <w:rPr>
          <w:rFonts w:ascii="Arial Narrow" w:hAnsi="Arial Narrow"/>
          <w:sz w:val="20"/>
          <w:szCs w:val="20"/>
        </w:rPr>
        <w:t xml:space="preserve"> -</w:t>
      </w:r>
      <w:r w:rsidR="004036F1" w:rsidRPr="005A7F2A">
        <w:rPr>
          <w:rFonts w:ascii="Arial Narrow" w:hAnsi="Arial Narrow"/>
          <w:b/>
          <w:sz w:val="20"/>
          <w:szCs w:val="20"/>
        </w:rPr>
        <w:t xml:space="preserve"> Výpočet ceny </w:t>
      </w:r>
      <w:proofErr w:type="spellStart"/>
      <w:r w:rsidR="004036F1" w:rsidRPr="005A7F2A">
        <w:rPr>
          <w:rFonts w:ascii="Arial Narrow" w:hAnsi="Arial Narrow"/>
          <w:b/>
          <w:sz w:val="20"/>
          <w:szCs w:val="20"/>
        </w:rPr>
        <w:t>forwardových</w:t>
      </w:r>
      <w:proofErr w:type="spellEnd"/>
      <w:r w:rsidR="004036F1" w:rsidRPr="005A7F2A">
        <w:rPr>
          <w:rFonts w:ascii="Arial Narrow" w:hAnsi="Arial Narrow"/>
          <w:b/>
          <w:sz w:val="20"/>
          <w:szCs w:val="20"/>
        </w:rPr>
        <w:t xml:space="preserve"> nákupov silovej zložky ceny elektriny</w:t>
      </w:r>
    </w:p>
    <w:p w14:paraId="42BE49C6" w14:textId="7D4E6D0F" w:rsidR="005A2365" w:rsidRDefault="007C7062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7C7062">
        <w:rPr>
          <w:rFonts w:ascii="Arial Narrow" w:hAnsi="Arial Narrow"/>
          <w:sz w:val="20"/>
          <w:szCs w:val="20"/>
          <w:lang w:bidi="sk-SK"/>
        </w:rPr>
        <w:t xml:space="preserve">Základom pre výpočet jednotkovej ceny každej </w:t>
      </w:r>
      <w:proofErr w:type="spellStart"/>
      <w:r w:rsidRPr="007C7062">
        <w:rPr>
          <w:rFonts w:ascii="Arial Narrow" w:hAnsi="Arial Narrow"/>
          <w:sz w:val="20"/>
          <w:szCs w:val="20"/>
          <w:lang w:bidi="sk-SK"/>
        </w:rPr>
        <w:t>tranže</w:t>
      </w:r>
      <w:proofErr w:type="spellEnd"/>
      <w:r w:rsidRPr="007C7062">
        <w:rPr>
          <w:rFonts w:ascii="Arial Narrow" w:hAnsi="Arial Narrow"/>
          <w:sz w:val="20"/>
          <w:szCs w:val="20"/>
          <w:lang w:bidi="sk-SK"/>
        </w:rPr>
        <w:t xml:space="preserve"> elektriny bude </w:t>
      </w:r>
      <w:del w:id="14" w:author="Marcela Turčanová" w:date="2025-05-28T11:13:00Z">
        <w:r w:rsidRPr="007C7062" w:rsidDel="002C1820">
          <w:rPr>
            <w:rFonts w:ascii="Arial Narrow" w:hAnsi="Arial Narrow"/>
            <w:sz w:val="20"/>
            <w:szCs w:val="20"/>
            <w:lang w:bidi="sk-SK"/>
          </w:rPr>
          <w:delText xml:space="preserve">aktuálna </w:delText>
        </w:r>
      </w:del>
      <w:r w:rsidRPr="007C7062">
        <w:rPr>
          <w:rFonts w:ascii="Arial Narrow" w:hAnsi="Arial Narrow"/>
          <w:sz w:val="20"/>
          <w:szCs w:val="20"/>
          <w:lang w:bidi="sk-SK"/>
        </w:rPr>
        <w:t xml:space="preserve">cena burzového </w:t>
      </w:r>
      <w:r w:rsidR="005A2365" w:rsidRPr="005A7F2A">
        <w:rPr>
          <w:rFonts w:ascii="Arial Narrow" w:hAnsi="Arial Narrow"/>
          <w:sz w:val="20"/>
          <w:szCs w:val="20"/>
        </w:rPr>
        <w:t>produktu „</w:t>
      </w:r>
      <w:r w:rsidR="00753AC6" w:rsidRPr="00753AC6">
        <w:rPr>
          <w:rFonts w:ascii="Arial Narrow" w:hAnsi="Arial Narrow"/>
          <w:sz w:val="20"/>
          <w:szCs w:val="20"/>
          <w:lang w:bidi="sk-SK"/>
        </w:rPr>
        <w:t>EEX</w:t>
      </w:r>
      <w:r w:rsidR="00AC3814">
        <w:rPr>
          <w:rFonts w:ascii="Arial Narrow" w:hAnsi="Arial Narrow"/>
          <w:sz w:val="20"/>
          <w:szCs w:val="20"/>
          <w:lang w:bidi="sk-SK"/>
        </w:rPr>
        <w:t xml:space="preserve"> </w:t>
      </w:r>
      <w:del w:id="15" w:author="Marcela Turčanová" w:date="2025-05-28T11:20:00Z">
        <w:r w:rsidR="00AC3814" w:rsidDel="002C1820">
          <w:rPr>
            <w:rFonts w:ascii="Arial Narrow" w:hAnsi="Arial Narrow"/>
            <w:sz w:val="20"/>
            <w:szCs w:val="20"/>
            <w:lang w:bidi="sk-SK"/>
          </w:rPr>
          <w:delText>– PXE</w:delText>
        </w:r>
        <w:r w:rsidR="00753AC6" w:rsidRPr="00753AC6" w:rsidDel="002C1820">
          <w:rPr>
            <w:rFonts w:ascii="Arial Narrow" w:hAnsi="Arial Narrow"/>
            <w:sz w:val="20"/>
            <w:szCs w:val="20"/>
            <w:lang w:bidi="sk-SK"/>
          </w:rPr>
          <w:delText xml:space="preserve"> Slovakian</w:delText>
        </w:r>
      </w:del>
      <w:proofErr w:type="spellStart"/>
      <w:ins w:id="16" w:author="Marcela Turčanová" w:date="2025-05-28T11:20:00Z">
        <w:r w:rsidR="002C1820">
          <w:rPr>
            <w:rFonts w:ascii="Arial Narrow" w:hAnsi="Arial Narrow"/>
            <w:sz w:val="20"/>
            <w:szCs w:val="20"/>
            <w:lang w:bidi="sk-SK"/>
          </w:rPr>
          <w:t>German</w:t>
        </w:r>
      </w:ins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Power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Futures</w:t>
      </w:r>
      <w:proofErr w:type="spellEnd"/>
      <w:r w:rsidR="00753AC6">
        <w:rPr>
          <w:rFonts w:ascii="Arial Narrow" w:hAnsi="Arial Narrow"/>
          <w:sz w:val="20"/>
          <w:szCs w:val="20"/>
        </w:rPr>
        <w:t xml:space="preserve"> </w:t>
      </w:r>
      <w:r w:rsidR="00170B6A">
        <w:rPr>
          <w:rFonts w:ascii="Arial Narrow" w:hAnsi="Arial Narrow"/>
          <w:sz w:val="20"/>
          <w:szCs w:val="20"/>
        </w:rPr>
        <w:t>Cal-26</w:t>
      </w:r>
      <w:r w:rsidR="005A2365" w:rsidRPr="005A7F2A">
        <w:rPr>
          <w:rFonts w:ascii="Arial Narrow" w:hAnsi="Arial Narrow"/>
          <w:sz w:val="20"/>
          <w:szCs w:val="20"/>
        </w:rPr>
        <w:t>“</w:t>
      </w:r>
      <w:r w:rsidR="00753AC6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. Nákup </w:t>
      </w:r>
      <w:r w:rsidR="005A2365" w:rsidRPr="005A7F2A">
        <w:rPr>
          <w:rFonts w:ascii="Arial Narrow" w:hAnsi="Arial Narrow"/>
          <w:sz w:val="20"/>
          <w:szCs w:val="20"/>
        </w:rPr>
        <w:t>môže byť realizovaný</w:t>
      </w:r>
      <w:r w:rsidR="00975357" w:rsidRPr="005A7F2A">
        <w:rPr>
          <w:rFonts w:ascii="Arial Narrow" w:hAnsi="Arial Narrow"/>
          <w:sz w:val="20"/>
          <w:szCs w:val="20"/>
        </w:rPr>
        <w:t xml:space="preserve"> </w:t>
      </w:r>
      <w:r w:rsidR="005A2365" w:rsidRPr="005A7F2A">
        <w:rPr>
          <w:rFonts w:ascii="Arial Narrow" w:hAnsi="Arial Narrow"/>
          <w:sz w:val="20"/>
          <w:szCs w:val="20"/>
        </w:rPr>
        <w:t>na základe dopytu odberateľa</w:t>
      </w:r>
      <w:r w:rsidR="00975357" w:rsidRPr="005A7F2A">
        <w:rPr>
          <w:rFonts w:ascii="Arial Narrow" w:hAnsi="Arial Narrow"/>
          <w:sz w:val="20"/>
          <w:szCs w:val="20"/>
        </w:rPr>
        <w:t>,</w:t>
      </w:r>
      <w:r w:rsidR="006E25F2" w:rsidRPr="005A7F2A">
        <w:rPr>
          <w:rFonts w:ascii="Arial Narrow" w:hAnsi="Arial Narrow"/>
          <w:sz w:val="20"/>
          <w:szCs w:val="20"/>
        </w:rPr>
        <w:t xml:space="preserve"> a to aj opakovan</w:t>
      </w:r>
      <w:r w:rsidR="00D40F34">
        <w:rPr>
          <w:rFonts w:ascii="Arial Narrow" w:hAnsi="Arial Narrow"/>
          <w:sz w:val="20"/>
          <w:szCs w:val="20"/>
        </w:rPr>
        <w:t>e</w:t>
      </w:r>
      <w:r w:rsidR="006E25F2" w:rsidRPr="005A7F2A">
        <w:rPr>
          <w:rFonts w:ascii="Arial Narrow" w:hAnsi="Arial Narrow"/>
          <w:sz w:val="20"/>
          <w:szCs w:val="20"/>
        </w:rPr>
        <w:t>, avšak</w:t>
      </w:r>
      <w:r w:rsidR="005A2365" w:rsidRPr="005A7F2A">
        <w:rPr>
          <w:rFonts w:ascii="Arial Narrow" w:hAnsi="Arial Narrow"/>
          <w:sz w:val="20"/>
          <w:szCs w:val="20"/>
        </w:rPr>
        <w:t xml:space="preserve"> najneskôr</w:t>
      </w:r>
      <w:r w:rsidR="00975357" w:rsidRPr="005A7F2A">
        <w:rPr>
          <w:rFonts w:ascii="Arial Narrow" w:hAnsi="Arial Narrow"/>
          <w:sz w:val="20"/>
          <w:szCs w:val="20"/>
        </w:rPr>
        <w:t xml:space="preserve"> do</w:t>
      </w:r>
      <w:r w:rsidR="005A2365" w:rsidRPr="005A7F2A">
        <w:rPr>
          <w:rFonts w:ascii="Arial Narrow" w:hAnsi="Arial Narrow"/>
          <w:sz w:val="20"/>
          <w:szCs w:val="20"/>
        </w:rPr>
        <w:t xml:space="preserve"> 14.12.202</w:t>
      </w:r>
      <w:r w:rsidR="00EB7BB8">
        <w:rPr>
          <w:rFonts w:ascii="Arial Narrow" w:hAnsi="Arial Narrow"/>
          <w:sz w:val="20"/>
          <w:szCs w:val="20"/>
        </w:rPr>
        <w:t>5</w:t>
      </w:r>
      <w:r w:rsidR="005A2365" w:rsidRPr="005A7F2A">
        <w:rPr>
          <w:rFonts w:ascii="Arial Narrow" w:hAnsi="Arial Narrow"/>
          <w:sz w:val="20"/>
          <w:szCs w:val="20"/>
        </w:rPr>
        <w:t xml:space="preserve">. Ak odberateľ do stanoveného termínu nepožiada o stanovenie ceny </w:t>
      </w:r>
      <w:r w:rsidR="006E25F2" w:rsidRPr="005A7F2A">
        <w:rPr>
          <w:rFonts w:ascii="Arial Narrow" w:hAnsi="Arial Narrow"/>
          <w:sz w:val="20"/>
          <w:szCs w:val="20"/>
        </w:rPr>
        <w:t xml:space="preserve">za určené množstvo elektriny </w:t>
      </w:r>
      <w:r w:rsidR="005A2365" w:rsidRPr="005A7F2A">
        <w:rPr>
          <w:rFonts w:ascii="Arial Narrow" w:hAnsi="Arial Narrow"/>
          <w:sz w:val="20"/>
          <w:szCs w:val="20"/>
        </w:rPr>
        <w:t>spôsobom uvedeným v tomto bode, jednotková cena silovej elektriny</w:t>
      </w:r>
      <w:r w:rsidR="006E25F2" w:rsidRPr="005A7F2A">
        <w:rPr>
          <w:rFonts w:ascii="Arial Narrow" w:hAnsi="Arial Narrow"/>
          <w:sz w:val="20"/>
          <w:szCs w:val="20"/>
        </w:rPr>
        <w:t xml:space="preserve"> za celý</w:t>
      </w:r>
      <w:r w:rsidR="00A930CB">
        <w:rPr>
          <w:rFonts w:ascii="Arial Narrow" w:hAnsi="Arial Narrow"/>
          <w:sz w:val="20"/>
          <w:szCs w:val="20"/>
        </w:rPr>
        <w:t xml:space="preserve"> nenakúpený</w:t>
      </w:r>
      <w:r w:rsidR="006E25F2" w:rsidRPr="005A7F2A">
        <w:rPr>
          <w:rFonts w:ascii="Arial Narrow" w:hAnsi="Arial Narrow"/>
          <w:sz w:val="20"/>
          <w:szCs w:val="20"/>
        </w:rPr>
        <w:t xml:space="preserve"> zmluvný objem</w:t>
      </w:r>
      <w:r w:rsidR="005A2365" w:rsidRPr="005A7F2A">
        <w:rPr>
          <w:rFonts w:ascii="Arial Narrow" w:hAnsi="Arial Narrow"/>
          <w:sz w:val="20"/>
          <w:szCs w:val="20"/>
        </w:rPr>
        <w:t xml:space="preserve"> sa bude odvíjať od hodnoty SPOT-</w:t>
      </w:r>
      <w:proofErr w:type="spellStart"/>
      <w:r w:rsidR="005A2365" w:rsidRPr="005A7F2A">
        <w:rPr>
          <w:rFonts w:ascii="Arial Narrow" w:hAnsi="Arial Narrow"/>
          <w:sz w:val="20"/>
          <w:szCs w:val="20"/>
        </w:rPr>
        <w:t>ového</w:t>
      </w:r>
      <w:proofErr w:type="spellEnd"/>
      <w:r w:rsidR="005A2365" w:rsidRPr="005A7F2A">
        <w:rPr>
          <w:rFonts w:ascii="Arial Narrow" w:hAnsi="Arial Narrow"/>
          <w:sz w:val="20"/>
          <w:szCs w:val="20"/>
        </w:rPr>
        <w:t xml:space="preserve"> produktu, ktorého výpočet je uvedený v bode 1.6 tejto prílohy.</w:t>
      </w:r>
    </w:p>
    <w:p w14:paraId="5F6501C8" w14:textId="0EA27143" w:rsidR="001B5193" w:rsidRPr="001B5193" w:rsidRDefault="002122E7" w:rsidP="001B5193">
      <w:pPr>
        <w:pStyle w:val="Style4"/>
        <w:spacing w:after="120"/>
        <w:ind w:left="142" w:hanging="14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1B5193" w:rsidRPr="001B5193">
        <w:rPr>
          <w:rFonts w:ascii="Arial Narrow" w:hAnsi="Arial Narrow"/>
          <w:sz w:val="20"/>
          <w:szCs w:val="20"/>
        </w:rPr>
        <w:t xml:space="preserve">Jednotková cena (€/MWh) každej nakupovanej </w:t>
      </w:r>
      <w:proofErr w:type="spellStart"/>
      <w:r w:rsidR="001B5193" w:rsidRPr="001B5193">
        <w:rPr>
          <w:rFonts w:ascii="Arial Narrow" w:hAnsi="Arial Narrow"/>
          <w:sz w:val="20"/>
          <w:szCs w:val="20"/>
        </w:rPr>
        <w:t>tranže</w:t>
      </w:r>
      <w:proofErr w:type="spellEnd"/>
      <w:r w:rsidR="001B5193" w:rsidRPr="001B5193">
        <w:rPr>
          <w:rFonts w:ascii="Arial Narrow" w:hAnsi="Arial Narrow"/>
          <w:sz w:val="20"/>
          <w:szCs w:val="20"/>
        </w:rPr>
        <w:t xml:space="preserve"> ročného produktu pre kalendárny rok 2026 bude určená nasledovne:</w:t>
      </w:r>
    </w:p>
    <w:p w14:paraId="41023C62" w14:textId="44D98D20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 xml:space="preserve">Bude vychádzať z aktuálnej hodnoty burzového produktu </w:t>
      </w:r>
      <w:r w:rsidRPr="001B5193">
        <w:rPr>
          <w:rFonts w:ascii="Arial Narrow" w:hAnsi="Arial Narrow"/>
          <w:b/>
          <w:bCs/>
          <w:sz w:val="20"/>
          <w:szCs w:val="20"/>
        </w:rPr>
        <w:t xml:space="preserve">EEX 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– </w:t>
      </w:r>
      <w:del w:id="17" w:author="Marcela Turčanová" w:date="2025-05-28T11:16:00Z">
        <w:r w:rsidR="00AC3814" w:rsidDel="002C1820">
          <w:rPr>
            <w:rFonts w:ascii="Arial Narrow" w:hAnsi="Arial Narrow"/>
            <w:b/>
            <w:bCs/>
            <w:sz w:val="20"/>
            <w:szCs w:val="20"/>
          </w:rPr>
          <w:delText xml:space="preserve">PXE </w:delText>
        </w:r>
        <w:r w:rsidRPr="001B5193" w:rsidDel="002C1820">
          <w:rPr>
            <w:rFonts w:ascii="Arial Narrow" w:hAnsi="Arial Narrow"/>
            <w:b/>
            <w:bCs/>
            <w:sz w:val="20"/>
            <w:szCs w:val="20"/>
          </w:rPr>
          <w:delText>Slovakian</w:delText>
        </w:r>
      </w:del>
      <w:proofErr w:type="spellStart"/>
      <w:ins w:id="18" w:author="Marcela Turčanová" w:date="2025-05-28T11:16:00Z">
        <w:r w:rsidR="002C1820">
          <w:rPr>
            <w:rFonts w:ascii="Arial Narrow" w:hAnsi="Arial Narrow"/>
            <w:b/>
            <w:bCs/>
            <w:sz w:val="20"/>
            <w:szCs w:val="20"/>
          </w:rPr>
          <w:t>German</w:t>
        </w:r>
      </w:ins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Power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(ročný base </w:t>
      </w:r>
      <w:proofErr w:type="spellStart"/>
      <w:r w:rsidRPr="001B5193">
        <w:rPr>
          <w:rFonts w:ascii="Arial Narrow" w:hAnsi="Arial Narrow"/>
          <w:sz w:val="20"/>
          <w:szCs w:val="20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 pre rok 2026) publikovanej na burze </w:t>
      </w:r>
      <w:r w:rsidRPr="001B5193">
        <w:rPr>
          <w:rFonts w:ascii="Arial Narrow" w:hAnsi="Arial Narrow"/>
          <w:b/>
          <w:bCs/>
          <w:sz w:val="20"/>
          <w:szCs w:val="20"/>
        </w:rPr>
        <w:t>EEX (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European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Energy Exchange)</w:t>
      </w:r>
      <w:r w:rsidRPr="001B5193">
        <w:rPr>
          <w:rFonts w:ascii="Arial Narrow" w:hAnsi="Arial Narrow"/>
          <w:sz w:val="20"/>
          <w:szCs w:val="20"/>
        </w:rPr>
        <w:t>, dostupnej na:</w:t>
      </w:r>
      <w:r w:rsidRPr="001B5193">
        <w:rPr>
          <w:rFonts w:ascii="Arial Narrow" w:hAnsi="Arial Narrow"/>
          <w:sz w:val="20"/>
          <w:szCs w:val="20"/>
        </w:rPr>
        <w:br/>
      </w:r>
      <w:hyperlink r:id="rId11" w:tgtFrame="_new" w:history="1">
        <w:r w:rsidRPr="001B5193">
          <w:rPr>
            <w:rStyle w:val="Hypertextovprepojenie"/>
            <w:rFonts w:ascii="Arial Narrow" w:hAnsi="Arial Narrow"/>
            <w:sz w:val="20"/>
            <w:szCs w:val="20"/>
          </w:rPr>
          <w:t>https://www.eex.com/en/market-data/market-data-hub/power/futures</w:t>
        </w:r>
      </w:hyperlink>
    </w:p>
    <w:p w14:paraId="0DD35691" w14:textId="77777777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Výsledná jednotková cena</w:t>
      </w:r>
      <w:r w:rsidRPr="001B5193">
        <w:rPr>
          <w:rFonts w:ascii="Arial Narrow" w:hAnsi="Arial Narrow"/>
          <w:sz w:val="20"/>
          <w:szCs w:val="20"/>
        </w:rPr>
        <w:t xml:space="preserve"> bude súčtom:</w:t>
      </w:r>
    </w:p>
    <w:p w14:paraId="7FACBFC7" w14:textId="0CD28B7A" w:rsidR="001B5193" w:rsidRP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>aktuálnej ceny</w:t>
      </w:r>
      <w:ins w:id="19" w:author="Marcela Turčanová" w:date="2025-05-28T11:17:00Z">
        <w:r w:rsidR="002C1820">
          <w:rPr>
            <w:rFonts w:ascii="Arial Narrow" w:hAnsi="Arial Narrow"/>
            <w:sz w:val="20"/>
            <w:szCs w:val="20"/>
          </w:rPr>
          <w:t xml:space="preserve"> (</w:t>
        </w:r>
        <w:proofErr w:type="spellStart"/>
        <w:r w:rsidR="002C1820">
          <w:rPr>
            <w:rFonts w:ascii="Arial Narrow" w:hAnsi="Arial Narrow"/>
            <w:sz w:val="20"/>
            <w:szCs w:val="20"/>
          </w:rPr>
          <w:t>last</w:t>
        </w:r>
        <w:proofErr w:type="spellEnd"/>
        <w:r w:rsidR="002C1820">
          <w:rPr>
            <w:rFonts w:ascii="Arial Narrow" w:hAnsi="Arial Narrow"/>
            <w:sz w:val="20"/>
            <w:szCs w:val="20"/>
          </w:rPr>
          <w:t xml:space="preserve"> </w:t>
        </w:r>
        <w:proofErr w:type="spellStart"/>
        <w:r w:rsidR="002C1820">
          <w:rPr>
            <w:rFonts w:ascii="Arial Narrow" w:hAnsi="Arial Narrow"/>
            <w:sz w:val="20"/>
            <w:szCs w:val="20"/>
          </w:rPr>
          <w:t>price</w:t>
        </w:r>
        <w:proofErr w:type="spellEnd"/>
        <w:r w:rsidR="002C1820">
          <w:rPr>
            <w:rFonts w:ascii="Arial Narrow" w:hAnsi="Arial Narrow"/>
            <w:sz w:val="20"/>
            <w:szCs w:val="20"/>
          </w:rPr>
          <w:t>)</w:t>
        </w:r>
      </w:ins>
      <w:r w:rsidRPr="001B5193">
        <w:rPr>
          <w:rFonts w:ascii="Arial Narrow" w:hAnsi="Arial Narrow"/>
          <w:sz w:val="20"/>
          <w:szCs w:val="20"/>
        </w:rPr>
        <w:t xml:space="preserve"> </w:t>
      </w:r>
      <w:del w:id="20" w:author="Marcela Turčanová" w:date="2025-05-28T11:17:00Z">
        <w:r w:rsidRPr="001B5193" w:rsidDel="002C1820">
          <w:rPr>
            <w:rFonts w:ascii="Arial Narrow" w:hAnsi="Arial Narrow"/>
            <w:sz w:val="20"/>
            <w:szCs w:val="20"/>
          </w:rPr>
          <w:delText xml:space="preserve">tohto </w:delText>
        </w:r>
      </w:del>
      <w:r w:rsidRPr="001B5193">
        <w:rPr>
          <w:rFonts w:ascii="Arial Narrow" w:hAnsi="Arial Narrow"/>
          <w:sz w:val="20"/>
          <w:szCs w:val="20"/>
        </w:rPr>
        <w:t>produktu</w:t>
      </w:r>
      <w:ins w:id="21" w:author="Marcela Turčanová" w:date="2025-05-28T11:17:00Z">
        <w:r w:rsidR="002C1820">
          <w:rPr>
            <w:rFonts w:ascii="Arial Narrow" w:hAnsi="Arial Narrow"/>
            <w:sz w:val="20"/>
            <w:szCs w:val="20"/>
          </w:rPr>
          <w:t xml:space="preserve"> EEX </w:t>
        </w:r>
        <w:proofErr w:type="spellStart"/>
        <w:r w:rsidR="002C1820">
          <w:rPr>
            <w:rFonts w:ascii="Arial Narrow" w:hAnsi="Arial Narrow"/>
            <w:sz w:val="20"/>
            <w:szCs w:val="20"/>
          </w:rPr>
          <w:t>German</w:t>
        </w:r>
        <w:proofErr w:type="spellEnd"/>
        <w:r w:rsidR="002C1820">
          <w:rPr>
            <w:rFonts w:ascii="Arial Narrow" w:hAnsi="Arial Narrow"/>
            <w:sz w:val="20"/>
            <w:szCs w:val="20"/>
          </w:rPr>
          <w:t xml:space="preserve"> Power </w:t>
        </w:r>
        <w:proofErr w:type="spellStart"/>
        <w:r w:rsidR="002C1820">
          <w:rPr>
            <w:rFonts w:ascii="Arial Narrow" w:hAnsi="Arial Narrow"/>
            <w:sz w:val="20"/>
            <w:szCs w:val="20"/>
          </w:rPr>
          <w:t>Futures</w:t>
        </w:r>
      </w:ins>
      <w:proofErr w:type="spellEnd"/>
      <w:r w:rsidRPr="001B5193">
        <w:rPr>
          <w:rFonts w:ascii="Arial Narrow" w:hAnsi="Arial Narrow"/>
          <w:sz w:val="20"/>
          <w:szCs w:val="20"/>
        </w:rPr>
        <w:t xml:space="preserve"> 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nákupu,</w:t>
      </w:r>
    </w:p>
    <w:p w14:paraId="214643F5" w14:textId="31F90333" w:rsid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 xml:space="preserve">+ </w:t>
      </w:r>
      <w:del w:id="22" w:author="Marcela Turčanová" w:date="2025-05-28T11:17:00Z">
        <w:r w:rsidRPr="001B5193" w:rsidDel="002C1820">
          <w:rPr>
            <w:rFonts w:ascii="Arial Narrow" w:hAnsi="Arial Narrow"/>
            <w:b/>
            <w:bCs/>
            <w:sz w:val="20"/>
            <w:szCs w:val="20"/>
          </w:rPr>
          <w:delText>1,00 EUR/MWh</w:delText>
        </w:r>
      </w:del>
      <w:ins w:id="23" w:author="Marcela Turčanová" w:date="2025-05-28T11:17:00Z">
        <w:r w:rsidR="002C1820">
          <w:rPr>
            <w:rFonts w:ascii="Arial Narrow" w:hAnsi="Arial Narrow"/>
            <w:b/>
            <w:bCs/>
            <w:sz w:val="20"/>
            <w:szCs w:val="20"/>
          </w:rPr>
          <w:t>SPREAD</w:t>
        </w:r>
      </w:ins>
      <w:ins w:id="24" w:author="Marcela Turčanová" w:date="2025-05-28T11:18:00Z"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vypočítaný ako rozdiel </w:t>
        </w:r>
        <w:proofErr w:type="spellStart"/>
        <w:r w:rsidR="002C1820">
          <w:rPr>
            <w:rFonts w:ascii="Arial Narrow" w:hAnsi="Arial Narrow"/>
            <w:b/>
            <w:bCs/>
            <w:sz w:val="20"/>
            <w:szCs w:val="20"/>
          </w:rPr>
          <w:t>Settlement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</w:t>
        </w:r>
        <w:proofErr w:type="spellStart"/>
        <w:r w:rsidR="002C1820">
          <w:rPr>
            <w:rFonts w:ascii="Arial Narrow" w:hAnsi="Arial Narrow"/>
            <w:b/>
            <w:bCs/>
            <w:sz w:val="20"/>
            <w:szCs w:val="20"/>
          </w:rPr>
          <w:t>price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produktu </w:t>
        </w:r>
      </w:ins>
      <w:ins w:id="25" w:author="Marcela Turčanová" w:date="2025-05-29T10:24:00Z" w16du:dateUtc="2025-05-29T08:24:00Z"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EEX – PXE  </w:t>
        </w:r>
        <w:proofErr w:type="spellStart"/>
        <w:r w:rsidR="003C4ABA">
          <w:rPr>
            <w:rFonts w:ascii="Arial Narrow" w:hAnsi="Arial Narrow"/>
            <w:b/>
            <w:bCs/>
            <w:sz w:val="20"/>
            <w:szCs w:val="20"/>
          </w:rPr>
          <w:t>Slovakian</w:t>
        </w:r>
        <w:proofErr w:type="spellEnd"/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 </w:t>
        </w:r>
      </w:ins>
      <w:ins w:id="26" w:author="Marcela Turčanová" w:date="2025-05-28T11:18:00Z"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Power </w:t>
        </w:r>
        <w:proofErr w:type="spellStart"/>
        <w:r w:rsidR="002C1820">
          <w:rPr>
            <w:rFonts w:ascii="Arial Narrow" w:hAnsi="Arial Narrow"/>
            <w:b/>
            <w:bCs/>
            <w:sz w:val="20"/>
            <w:szCs w:val="20"/>
          </w:rPr>
          <w:t>Futures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za predchádzajúci obchodný</w:t>
        </w:r>
      </w:ins>
      <w:ins w:id="27" w:author="Marcela Turčanová" w:date="2025-05-28T11:19:00Z"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deň </w:t>
        </w:r>
      </w:ins>
      <w:ins w:id="28" w:author="Marcela Turčanová" w:date="2025-05-28T11:18:00Z">
        <w:r w:rsidR="002C1820">
          <w:rPr>
            <w:rFonts w:ascii="Arial Narrow" w:hAnsi="Arial Narrow"/>
            <w:b/>
            <w:bCs/>
            <w:sz w:val="20"/>
            <w:szCs w:val="20"/>
          </w:rPr>
          <w:t>a </w:t>
        </w:r>
      </w:ins>
      <w:proofErr w:type="spellStart"/>
      <w:ins w:id="29" w:author="Marcela Turčanová" w:date="2025-05-28T11:19:00Z">
        <w:r w:rsidR="002C1820">
          <w:rPr>
            <w:rFonts w:ascii="Arial Narrow" w:hAnsi="Arial Narrow"/>
            <w:b/>
            <w:bCs/>
            <w:sz w:val="20"/>
            <w:szCs w:val="20"/>
          </w:rPr>
          <w:t>S</w:t>
        </w:r>
      </w:ins>
      <w:ins w:id="30" w:author="Marcela Turčanová" w:date="2025-05-28T11:18:00Z">
        <w:r w:rsidR="002C1820">
          <w:rPr>
            <w:rFonts w:ascii="Arial Narrow" w:hAnsi="Arial Narrow"/>
            <w:b/>
            <w:bCs/>
            <w:sz w:val="20"/>
            <w:szCs w:val="20"/>
          </w:rPr>
          <w:t>ettlement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</w:t>
        </w:r>
        <w:proofErr w:type="spellStart"/>
        <w:r w:rsidR="002C1820">
          <w:rPr>
            <w:rFonts w:ascii="Arial Narrow" w:hAnsi="Arial Narrow"/>
            <w:b/>
            <w:bCs/>
            <w:sz w:val="20"/>
            <w:szCs w:val="20"/>
          </w:rPr>
          <w:t>price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produktu </w:t>
        </w:r>
      </w:ins>
      <w:ins w:id="31" w:author="Marcela Turčanová" w:date="2025-05-29T10:24:00Z" w16du:dateUtc="2025-05-29T08:24:00Z"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EEX </w:t>
        </w:r>
        <w:proofErr w:type="spellStart"/>
        <w:r w:rsidR="003C4ABA">
          <w:rPr>
            <w:rFonts w:ascii="Arial Narrow" w:hAnsi="Arial Narrow"/>
            <w:b/>
            <w:bCs/>
            <w:sz w:val="20"/>
            <w:szCs w:val="20"/>
          </w:rPr>
          <w:t>German</w:t>
        </w:r>
        <w:proofErr w:type="spellEnd"/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 </w:t>
        </w:r>
      </w:ins>
      <w:proofErr w:type="spellStart"/>
      <w:ins w:id="32" w:author="Marcela Turčanová" w:date="2025-05-28T11:18:00Z">
        <w:r w:rsidR="002C1820">
          <w:rPr>
            <w:rFonts w:ascii="Arial Narrow" w:hAnsi="Arial Narrow"/>
            <w:b/>
            <w:bCs/>
            <w:sz w:val="20"/>
            <w:szCs w:val="20"/>
          </w:rPr>
          <w:t>Futures</w:t>
        </w:r>
        <w:proofErr w:type="spellEnd"/>
        <w:r w:rsidR="002C1820">
          <w:rPr>
            <w:rFonts w:ascii="Arial Narrow" w:hAnsi="Arial Narrow"/>
            <w:b/>
            <w:bCs/>
            <w:sz w:val="20"/>
            <w:szCs w:val="20"/>
          </w:rPr>
          <w:t xml:space="preserve"> za predchádzajúci obchodný deň</w:t>
        </w:r>
      </w:ins>
      <w:ins w:id="33" w:author="Marcela Turčanová" w:date="2025-05-28T11:21:00Z">
        <w:r w:rsidR="00660515">
          <w:rPr>
            <w:rFonts w:ascii="Arial Narrow" w:hAnsi="Arial Narrow"/>
            <w:b/>
            <w:bCs/>
            <w:sz w:val="20"/>
            <w:szCs w:val="20"/>
          </w:rPr>
          <w:t>.</w:t>
        </w:r>
      </w:ins>
      <w:r w:rsidRPr="001B5193">
        <w:rPr>
          <w:rFonts w:ascii="Arial Narrow" w:hAnsi="Arial Narrow"/>
          <w:sz w:val="20"/>
          <w:szCs w:val="20"/>
        </w:rPr>
        <w:t xml:space="preserve"> </w:t>
      </w:r>
      <w:del w:id="34" w:author="Marcela Turčanová" w:date="2025-05-28T11:21:00Z">
        <w:r w:rsidRPr="001B5193" w:rsidDel="00660515">
          <w:rPr>
            <w:rFonts w:ascii="Arial Narrow" w:hAnsi="Arial Narrow"/>
            <w:sz w:val="20"/>
            <w:szCs w:val="20"/>
          </w:rPr>
          <w:delText>ako fixná položka na pokrytie obchodníckeho spreadu (transakčné náklady).</w:delText>
        </w:r>
        <w:r w:rsidR="00DC2ED9" w:rsidDel="00660515">
          <w:rPr>
            <w:rFonts w:ascii="Arial Narrow" w:hAnsi="Arial Narrow"/>
            <w:sz w:val="20"/>
            <w:szCs w:val="20"/>
          </w:rPr>
          <w:delText xml:space="preserve"> </w:delText>
        </w:r>
      </w:del>
      <w:r w:rsidR="00DC2ED9" w:rsidRPr="00DC2ED9">
        <w:rPr>
          <w:rFonts w:ascii="Arial Narrow" w:hAnsi="Arial Narrow"/>
          <w:sz w:val="20"/>
          <w:szCs w:val="20"/>
          <w:lang w:bidi="sk-SK"/>
        </w:rPr>
        <w:t xml:space="preserve">Pre vylúčenie pochybností sa má za to, že </w:t>
      </w:r>
      <w:ins w:id="35" w:author="Marcela Turčanová" w:date="2025-05-28T11:22:00Z">
        <w:r w:rsidR="00660515">
          <w:rPr>
            <w:rFonts w:ascii="Arial Narrow" w:hAnsi="Arial Narrow"/>
            <w:sz w:val="20"/>
            <w:szCs w:val="20"/>
            <w:lang w:bidi="sk-SK"/>
          </w:rPr>
          <w:t xml:space="preserve">akékoľvek </w:t>
        </w:r>
      </w:ins>
      <w:ins w:id="36" w:author="Marcela Turčanová" w:date="2025-05-28T11:23:00Z">
        <w:r w:rsidR="00660515">
          <w:rPr>
            <w:rFonts w:ascii="Arial Narrow" w:hAnsi="Arial Narrow"/>
            <w:sz w:val="20"/>
            <w:szCs w:val="20"/>
            <w:lang w:bidi="sk-SK"/>
          </w:rPr>
          <w:t xml:space="preserve">transakčné náklady na zabezpečenie reálneho nákupu </w:t>
        </w:r>
        <w:proofErr w:type="spellStart"/>
        <w:r w:rsidR="00660515">
          <w:rPr>
            <w:rFonts w:ascii="Arial Narrow" w:hAnsi="Arial Narrow"/>
            <w:sz w:val="20"/>
            <w:szCs w:val="20"/>
            <w:lang w:bidi="sk-SK"/>
          </w:rPr>
          <w:t>tranže</w:t>
        </w:r>
        <w:proofErr w:type="spellEnd"/>
        <w:r w:rsidR="00660515">
          <w:rPr>
            <w:rFonts w:ascii="Arial Narrow" w:hAnsi="Arial Narrow"/>
            <w:sz w:val="20"/>
            <w:szCs w:val="20"/>
            <w:lang w:bidi="sk-SK"/>
          </w:rPr>
          <w:t xml:space="preserve"> sú započítané v aditíve. Dodávateľ nie je oprávnený k takto vypočítanej jednotkovej cene silovej elektriny pripočítať žiadne ďalšie náklady</w:t>
        </w:r>
      </w:ins>
      <w:del w:id="37" w:author="Marcela Turčanová" w:date="2025-05-28T11:22:00Z">
        <w:r w:rsidR="00DC2ED9" w:rsidRPr="00DC2ED9" w:rsidDel="00660515">
          <w:rPr>
            <w:rFonts w:ascii="Arial Narrow" w:hAnsi="Arial Narrow"/>
            <w:sz w:val="20"/>
            <w:szCs w:val="20"/>
            <w:lang w:bidi="sk-SK"/>
          </w:rPr>
          <w:delText xml:space="preserve">“spread” predstavuje </w:delText>
        </w:r>
      </w:del>
      <w:del w:id="38" w:author="Marcela Turčanová" w:date="2025-05-28T11:23:00Z">
        <w:r w:rsidR="00DC2ED9" w:rsidRPr="00DC2ED9" w:rsidDel="00660515">
          <w:rPr>
            <w:rFonts w:ascii="Arial Narrow" w:hAnsi="Arial Narrow"/>
            <w:sz w:val="20"/>
            <w:szCs w:val="20"/>
            <w:lang w:bidi="sk-SK"/>
          </w:rPr>
          <w:delText xml:space="preserve">rozdiel medzi </w:delText>
        </w:r>
        <w:r w:rsidR="00DC2ED9" w:rsidRPr="00DC2ED9" w:rsidDel="00660515">
          <w:rPr>
            <w:rFonts w:ascii="Arial Narrow" w:hAnsi="Arial Narrow"/>
            <w:sz w:val="20"/>
            <w:szCs w:val="20"/>
            <w:lang w:bidi="sk-SK"/>
          </w:rPr>
          <w:lastRenderedPageBreak/>
          <w:delText>burzovou cenou elektriny (EEX)  a konečnou nákupnou cenou, za ktorú ju dodávateľ reálne vie nakúpiť / zabezpečiť</w:delText>
        </w:r>
      </w:del>
      <w:r w:rsidR="00DC2ED9" w:rsidRPr="00DC2ED9">
        <w:rPr>
          <w:rFonts w:ascii="Arial Narrow" w:hAnsi="Arial Narrow"/>
          <w:sz w:val="20"/>
          <w:szCs w:val="20"/>
          <w:lang w:bidi="sk-SK"/>
        </w:rPr>
        <w:t>.</w:t>
      </w:r>
    </w:p>
    <w:p w14:paraId="10ED6503" w14:textId="2193C471" w:rsidR="007C7062" w:rsidRPr="007C7062" w:rsidRDefault="00660515" w:rsidP="007C7062">
      <w:pPr>
        <w:pStyle w:val="Style4"/>
        <w:spacing w:after="120"/>
        <w:ind w:firstLine="708"/>
        <w:rPr>
          <w:rFonts w:ascii="Arial Narrow" w:hAnsi="Arial Narrow"/>
          <w:b/>
          <w:bCs/>
          <w:sz w:val="20"/>
          <w:szCs w:val="20"/>
          <w:u w:val="single"/>
        </w:rPr>
      </w:pPr>
      <w:ins w:id="39" w:author="Marcela Turčanová" w:date="2025-05-28T11:24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Jednotková cena </w:t>
        </w:r>
      </w:ins>
      <w:del w:id="40" w:author="Marcela Turčanová" w:date="2025-05-28T11:24:00Z">
        <w:r w:rsidR="007C7062" w:rsidRPr="007C7062" w:rsidDel="0066051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delText>Cena</w:delText>
        </w:r>
      </w:del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= </w:t>
      </w:r>
      <w:del w:id="41" w:author="Marcela Turčanová" w:date="2025-05-28T11:24:00Z">
        <w:r w:rsidR="007C7062" w:rsidRPr="007C7062" w:rsidDel="0066051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delText>aktuálna cena</w:delText>
        </w:r>
      </w:del>
      <w:ins w:id="42" w:author="Marcela Turčanová" w:date="2025-05-28T11:40:00Z">
        <w:r w:rsidR="002A5D3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aktuálna cena</w:t>
        </w:r>
      </w:ins>
      <w:ins w:id="43" w:author="Marcela Turčanová" w:date="2025-05-28T11:24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produktu</w:t>
        </w:r>
      </w:ins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EEX</w:t>
      </w:r>
      <w:r w:rsidR="00AC3814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</w:t>
      </w:r>
      <w:proofErr w:type="spellStart"/>
      <w:ins w:id="44" w:author="Marcela Turčanová" w:date="2025-05-28T11:24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German</w:t>
        </w:r>
      </w:ins>
      <w:del w:id="45" w:author="Marcela Turčanová" w:date="2025-05-28T11:24:00Z">
        <w:r w:rsidR="00AC3814" w:rsidDel="0066051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delText xml:space="preserve">– PXE </w:delText>
        </w:r>
        <w:r w:rsidR="007C7062" w:rsidRPr="007C7062" w:rsidDel="0066051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delText xml:space="preserve">Slovakian </w:delText>
        </w:r>
      </w:del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Power</w:t>
      </w:r>
      <w:proofErr w:type="spellEnd"/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</w:t>
      </w:r>
      <w:proofErr w:type="spellStart"/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Futures</w:t>
      </w:r>
      <w:proofErr w:type="spellEnd"/>
      <w:r w:rsidR="007C7062"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+ </w:t>
      </w:r>
      <w:del w:id="46" w:author="Marcela Turčanová" w:date="2025-05-28T11:24:00Z">
        <w:r w:rsidR="007C7062" w:rsidRPr="007C7062" w:rsidDel="0066051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delText>1,00 EUR/MWh (spread)</w:delText>
        </w:r>
      </w:del>
      <w:ins w:id="47" w:author="Marcela Turčanová" w:date="2025-05-28T11:24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(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Settlement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price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</w:t>
        </w:r>
      </w:ins>
      <w:ins w:id="48" w:author="Marcela Turčanová" w:date="2025-05-28T11:25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produktu </w:t>
        </w:r>
      </w:ins>
      <w:ins w:id="49" w:author="Marcela Turčanová" w:date="2025-05-29T10:25:00Z" w16du:dateUtc="2025-05-29T08:25:00Z"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EEX – PXE  </w:t>
        </w:r>
        <w:proofErr w:type="spellStart"/>
        <w:r w:rsidR="003C4ABA">
          <w:rPr>
            <w:rFonts w:ascii="Arial Narrow" w:hAnsi="Arial Narrow"/>
            <w:b/>
            <w:bCs/>
            <w:sz w:val="20"/>
            <w:szCs w:val="20"/>
          </w:rPr>
          <w:t>Slovakian</w:t>
        </w:r>
        <w:proofErr w:type="spellEnd"/>
        <w:r w:rsidR="003C4ABA">
          <w:rPr>
            <w:rFonts w:ascii="Arial Narrow" w:hAnsi="Arial Narrow"/>
            <w:b/>
            <w:bCs/>
            <w:sz w:val="20"/>
            <w:szCs w:val="20"/>
          </w:rPr>
          <w:t xml:space="preserve"> Power </w:t>
        </w:r>
      </w:ins>
      <w:proofErr w:type="spellStart"/>
      <w:ins w:id="50" w:author="Marcela Turčanová" w:date="2025-05-28T11:25:00Z"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Futures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- 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Settlement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price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produktu EEX 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German</w:t>
        </w:r>
        <w:proofErr w:type="spellEnd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Power </w:t>
        </w:r>
        <w:proofErr w:type="spellStart"/>
        <w:r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Futures</w:t>
        </w:r>
      </w:ins>
      <w:proofErr w:type="spellEnd"/>
      <w:ins w:id="51" w:author="Marcela Turčanová" w:date="2025-05-28T11:36:00Z">
        <w:r w:rsidR="002A5D3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)</w:t>
        </w:r>
      </w:ins>
    </w:p>
    <w:p w14:paraId="1FA9E1DA" w14:textId="438166F9" w:rsidR="001B5193" w:rsidRPr="001B5193" w:rsidDel="002A5D35" w:rsidRDefault="001B5193" w:rsidP="001B5193">
      <w:pPr>
        <w:pStyle w:val="Style4"/>
        <w:numPr>
          <w:ilvl w:val="0"/>
          <w:numId w:val="11"/>
        </w:numPr>
        <w:spacing w:after="120"/>
        <w:rPr>
          <w:del w:id="52" w:author="Marcela Turčanová" w:date="2025-05-28T11:37:00Z"/>
          <w:rFonts w:ascii="Arial Narrow" w:hAnsi="Arial Narrow"/>
          <w:sz w:val="20"/>
          <w:szCs w:val="20"/>
        </w:rPr>
      </w:pPr>
      <w:del w:id="53" w:author="Marcela Turčanová" w:date="2025-05-28T11:37:00Z"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Maximálna prípustná jednotková cena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 pre konkrétnu tranžu je definovaná ako:</w:delText>
        </w:r>
        <w:r w:rsidRPr="001B5193" w:rsidDel="002A5D35">
          <w:rPr>
            <w:rFonts w:ascii="Arial Narrow" w:hAnsi="Arial Narrow"/>
            <w:sz w:val="20"/>
            <w:szCs w:val="20"/>
          </w:rPr>
          <w:br/>
          <w:delText xml:space="preserve">priemerná obchodovateľná cena rovnakého produktu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EEX</w:delText>
        </w:r>
        <w:r w:rsidR="00AC3814" w:rsidDel="002A5D35">
          <w:rPr>
            <w:rFonts w:ascii="Arial Narrow" w:hAnsi="Arial Narrow"/>
            <w:b/>
            <w:bCs/>
            <w:sz w:val="20"/>
            <w:szCs w:val="20"/>
          </w:rPr>
          <w:delText xml:space="preserve"> – PXE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Slovakian Power Futures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 za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predchádzajúci obchodný deň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 +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1,00 EUR/MWh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 na pokrytie nákladov na </w:delText>
        </w:r>
        <w:r w:rsidDel="002A5D35">
          <w:rPr>
            <w:rFonts w:ascii="Arial Narrow" w:hAnsi="Arial Narrow"/>
            <w:sz w:val="20"/>
            <w:szCs w:val="20"/>
          </w:rPr>
          <w:delText xml:space="preserve">obchodnícky </w:delText>
        </w:r>
        <w:r w:rsidRPr="001B5193" w:rsidDel="002A5D35">
          <w:rPr>
            <w:rFonts w:ascii="Arial Narrow" w:hAnsi="Arial Narrow"/>
            <w:sz w:val="20"/>
            <w:szCs w:val="20"/>
          </w:rPr>
          <w:delText>spread.</w:delText>
        </w:r>
      </w:del>
    </w:p>
    <w:p w14:paraId="534A257C" w14:textId="5B321BB4" w:rsidR="001B5193" w:rsidDel="002A5D35" w:rsidRDefault="007C7062" w:rsidP="001B5193">
      <w:pPr>
        <w:pStyle w:val="Style4"/>
        <w:numPr>
          <w:ilvl w:val="0"/>
          <w:numId w:val="11"/>
        </w:numPr>
        <w:spacing w:after="120"/>
        <w:rPr>
          <w:del w:id="54" w:author="Marcela Turčanová" w:date="2025-05-28T11:37:00Z"/>
          <w:rFonts w:ascii="Arial Narrow" w:hAnsi="Arial Narrow"/>
          <w:sz w:val="20"/>
          <w:szCs w:val="20"/>
        </w:rPr>
      </w:pPr>
      <w:del w:id="55" w:author="Marcela Turčanová" w:date="2025-05-28T11:37:00Z">
        <w:r w:rsidRPr="007C7062" w:rsidDel="002A5D35">
          <w:rPr>
            <w:rFonts w:ascii="Arial Narrow" w:hAnsi="Arial Narrow"/>
            <w:b/>
            <w:bCs/>
            <w:sz w:val="20"/>
            <w:szCs w:val="20"/>
            <w:lang w:bidi="sk-SK"/>
          </w:rPr>
          <w:delText xml:space="preserve">V prípade, že aktuálna cena 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produktu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EEX</w:delText>
        </w:r>
        <w:r w:rsidR="00AC3814" w:rsidDel="002A5D35">
          <w:rPr>
            <w:rFonts w:ascii="Arial Narrow" w:hAnsi="Arial Narrow"/>
            <w:b/>
            <w:bCs/>
            <w:sz w:val="20"/>
            <w:szCs w:val="20"/>
          </w:rPr>
          <w:delText xml:space="preserve"> – PXE </w:delText>
        </w:r>
        <w:r w:rsidRPr="001B5193" w:rsidDel="002A5D35">
          <w:rPr>
            <w:rFonts w:ascii="Arial Narrow" w:hAnsi="Arial Narrow"/>
            <w:b/>
            <w:bCs/>
            <w:sz w:val="20"/>
            <w:szCs w:val="20"/>
          </w:rPr>
          <w:delText>Slovakian Power Futures</w:delText>
        </w:r>
        <w:r w:rsidRPr="001B5193" w:rsidDel="002A5D35">
          <w:rPr>
            <w:rFonts w:ascii="Arial Narrow" w:hAnsi="Arial Narrow"/>
            <w:sz w:val="20"/>
            <w:szCs w:val="20"/>
          </w:rPr>
          <w:delText xml:space="preserve"> </w:delText>
        </w:r>
        <w:r w:rsidRPr="007C7062" w:rsidDel="002A5D35">
          <w:rPr>
            <w:rFonts w:ascii="Arial Narrow" w:hAnsi="Arial Narrow"/>
            <w:b/>
            <w:bCs/>
            <w:sz w:val="20"/>
            <w:szCs w:val="20"/>
            <w:lang w:bidi="sk-SK"/>
          </w:rPr>
          <w:delText xml:space="preserve">+ spread bude nižšia ako maximálna </w:delText>
        </w:r>
        <w:r w:rsidDel="002A5D35">
          <w:rPr>
            <w:rFonts w:ascii="Arial Narrow" w:hAnsi="Arial Narrow"/>
            <w:b/>
            <w:bCs/>
            <w:sz w:val="20"/>
            <w:szCs w:val="20"/>
            <w:lang w:bidi="sk-SK"/>
          </w:rPr>
          <w:delText xml:space="preserve">prípustná jednotková </w:delText>
        </w:r>
        <w:r w:rsidRPr="007C7062" w:rsidDel="002A5D35">
          <w:rPr>
            <w:rFonts w:ascii="Arial Narrow" w:hAnsi="Arial Narrow"/>
            <w:b/>
            <w:bCs/>
            <w:sz w:val="20"/>
            <w:szCs w:val="20"/>
            <w:lang w:bidi="sk-SK"/>
          </w:rPr>
          <w:delText>cena, bude platná nižšia (aktuálna) cena.</w:delText>
        </w:r>
        <w:r w:rsidRPr="007C7062" w:rsidDel="002A5D35">
          <w:rPr>
            <w:rFonts w:ascii="Arial Narrow" w:hAnsi="Arial Narrow"/>
            <w:sz w:val="20"/>
            <w:szCs w:val="20"/>
            <w:lang w:bidi="sk-SK"/>
          </w:rPr>
          <w:delText xml:space="preserve"> Ak bude vyššia, </w:delText>
        </w:r>
        <w:r w:rsidDel="002A5D35">
          <w:rPr>
            <w:rFonts w:ascii="Arial Narrow" w:hAnsi="Arial Narrow"/>
            <w:sz w:val="20"/>
            <w:szCs w:val="20"/>
            <w:lang w:bidi="sk-SK"/>
          </w:rPr>
          <w:delText xml:space="preserve">dodávateľ má právo </w:delText>
        </w:r>
        <w:r w:rsidRPr="007C7062" w:rsidDel="002A5D35">
          <w:rPr>
            <w:rFonts w:ascii="Arial Narrow" w:hAnsi="Arial Narrow"/>
            <w:sz w:val="20"/>
            <w:szCs w:val="20"/>
            <w:lang w:bidi="sk-SK"/>
          </w:rPr>
          <w:delText xml:space="preserve">nákup </w:delText>
        </w:r>
        <w:r w:rsidDel="002A5D35">
          <w:rPr>
            <w:rFonts w:ascii="Arial Narrow" w:hAnsi="Arial Narrow"/>
            <w:sz w:val="20"/>
            <w:szCs w:val="20"/>
            <w:lang w:bidi="sk-SK"/>
          </w:rPr>
          <w:delText xml:space="preserve">odmietnuť. </w:delText>
        </w:r>
      </w:del>
    </w:p>
    <w:p w14:paraId="137ECEE3" w14:textId="4EA095F7" w:rsidR="00BA06E9" w:rsidRPr="00BA06E9" w:rsidRDefault="00BA06E9" w:rsidP="00BA06E9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 xml:space="preserve">Za aktuálnu </w:t>
      </w:r>
      <w:r w:rsidRPr="001B5193">
        <w:rPr>
          <w:rFonts w:ascii="Arial Narrow" w:hAnsi="Arial Narrow"/>
          <w:sz w:val="20"/>
          <w:szCs w:val="20"/>
        </w:rPr>
        <w:t>cen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produktu </w:t>
      </w:r>
      <w:ins w:id="56" w:author="Marcela Turčanová" w:date="2025-05-28T11:38:00Z">
        <w:r w:rsidR="002A5D35" w:rsidRPr="007C7062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EEX</w:t>
        </w:r>
        <w:r w:rsidR="002A5D35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 xml:space="preserve"> </w:t>
        </w:r>
        <w:proofErr w:type="spellStart"/>
        <w:r w:rsidR="002A5D35" w:rsidRPr="00E26452">
          <w:rPr>
            <w:rFonts w:ascii="Arial Narrow" w:hAnsi="Arial Narrow"/>
            <w:b/>
            <w:bCs/>
            <w:sz w:val="20"/>
            <w:szCs w:val="20"/>
            <w:u w:val="single"/>
            <w:lang w:bidi="sk-SK"/>
          </w:rPr>
          <w:t>German</w:t>
        </w:r>
        <w:proofErr w:type="spellEnd"/>
        <w:r w:rsidR="002A5D35" w:rsidRPr="00E26452">
          <w:rPr>
            <w:rFonts w:ascii="Arial Narrow" w:hAnsi="Arial Narrow"/>
            <w:b/>
            <w:bCs/>
            <w:sz w:val="20"/>
            <w:szCs w:val="20"/>
            <w:u w:val="single"/>
          </w:rPr>
          <w:t xml:space="preserve"> Power </w:t>
        </w:r>
        <w:proofErr w:type="spellStart"/>
        <w:r w:rsidR="002A5D35" w:rsidRPr="00E26452">
          <w:rPr>
            <w:rFonts w:ascii="Arial Narrow" w:hAnsi="Arial Narrow"/>
            <w:b/>
            <w:bCs/>
            <w:sz w:val="20"/>
            <w:szCs w:val="20"/>
            <w:u w:val="single"/>
          </w:rPr>
          <w:t>Futures</w:t>
        </w:r>
        <w:proofErr w:type="spellEnd"/>
        <w:r w:rsidR="002A5D35" w:rsidRPr="00E26452">
          <w:rPr>
            <w:rFonts w:ascii="Arial Narrow" w:hAnsi="Arial Narrow"/>
            <w:b/>
            <w:bCs/>
            <w:sz w:val="20"/>
            <w:szCs w:val="20"/>
            <w:u w:val="single"/>
          </w:rPr>
          <w:t xml:space="preserve"> </w:t>
        </w:r>
      </w:ins>
      <w:r w:rsidRPr="00E26452">
        <w:rPr>
          <w:rFonts w:ascii="Arial Narrow" w:hAnsi="Arial Narrow"/>
          <w:b/>
          <w:bCs/>
          <w:sz w:val="20"/>
          <w:szCs w:val="20"/>
          <w:u w:val="single"/>
        </w:rPr>
        <w:t xml:space="preserve">base </w:t>
      </w:r>
      <w:proofErr w:type="spellStart"/>
      <w:r w:rsidRPr="00E26452">
        <w:rPr>
          <w:rFonts w:ascii="Arial Narrow" w:hAnsi="Arial Narrow"/>
          <w:b/>
          <w:bCs/>
          <w:sz w:val="20"/>
          <w:szCs w:val="20"/>
          <w:u w:val="single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pre rok 2026</w:t>
      </w:r>
      <w:r>
        <w:rPr>
          <w:rFonts w:ascii="Arial Narrow" w:hAnsi="Arial Narrow"/>
          <w:sz w:val="20"/>
          <w:szCs w:val="20"/>
        </w:rPr>
        <w:t xml:space="preserve"> </w:t>
      </w:r>
      <w:r w:rsidRPr="001B5193">
        <w:rPr>
          <w:rFonts w:ascii="Arial Narrow" w:hAnsi="Arial Narrow"/>
          <w:sz w:val="20"/>
          <w:szCs w:val="20"/>
        </w:rPr>
        <w:t xml:space="preserve">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</w:t>
      </w:r>
      <w:r w:rsidRPr="00BA06E9">
        <w:rPr>
          <w:rFonts w:ascii="Arial Narrow" w:hAnsi="Arial Narrow"/>
          <w:sz w:val="20"/>
          <w:szCs w:val="20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</w:rPr>
        <w:t>sa považuje</w:t>
      </w:r>
      <w:r w:rsidRPr="00BA06E9">
        <w:rPr>
          <w:rFonts w:ascii="Arial Narrow" w:hAnsi="Arial Narrow"/>
          <w:sz w:val="20"/>
          <w:szCs w:val="20"/>
        </w:rPr>
        <w:t>:</w:t>
      </w:r>
    </w:p>
    <w:p w14:paraId="02D3A10D" w14:textId="0692FD69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naposledy zverejnená obchodovateľná cena (</w:t>
      </w:r>
      <w:proofErr w:type="spellStart"/>
      <w:del w:id="57" w:author="Marcela Turčanová" w:date="2025-05-28T11:38:00Z">
        <w:r w:rsidRPr="00BA06E9" w:rsidDel="002A5D35">
          <w:rPr>
            <w:rFonts w:ascii="Arial Narrow" w:hAnsi="Arial Narrow"/>
            <w:sz w:val="20"/>
            <w:szCs w:val="20"/>
          </w:rPr>
          <w:delText xml:space="preserve">settlement </w:delText>
        </w:r>
      </w:del>
      <w:ins w:id="58" w:author="Marcela Turčanová" w:date="2025-05-28T11:38:00Z">
        <w:r w:rsidR="002A5D35">
          <w:rPr>
            <w:rFonts w:ascii="Arial Narrow" w:hAnsi="Arial Narrow"/>
            <w:sz w:val="20"/>
            <w:szCs w:val="20"/>
          </w:rPr>
          <w:t>l</w:t>
        </w:r>
      </w:ins>
      <w:ins w:id="59" w:author="Marcela Turčanová" w:date="2025-05-28T11:39:00Z">
        <w:r w:rsidR="002A5D35">
          <w:rPr>
            <w:rFonts w:ascii="Arial Narrow" w:hAnsi="Arial Narrow"/>
            <w:sz w:val="20"/>
            <w:szCs w:val="20"/>
          </w:rPr>
          <w:t>ast</w:t>
        </w:r>
      </w:ins>
      <w:proofErr w:type="spellEnd"/>
      <w:ins w:id="60" w:author="Marcela Turčanová" w:date="2025-05-28T11:38:00Z">
        <w:r w:rsidR="002A5D35" w:rsidRPr="00BA06E9">
          <w:rPr>
            <w:rFonts w:ascii="Arial Narrow" w:hAnsi="Arial Narrow"/>
            <w:sz w:val="20"/>
            <w:szCs w:val="20"/>
          </w:rPr>
          <w:t xml:space="preserve"> </w:t>
        </w:r>
      </w:ins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) </w:t>
      </w:r>
      <w:r w:rsidR="00B20A56">
        <w:rPr>
          <w:rFonts w:ascii="Arial Narrow" w:hAnsi="Arial Narrow"/>
          <w:sz w:val="20"/>
          <w:szCs w:val="20"/>
        </w:rPr>
        <w:t>daného</w:t>
      </w:r>
      <w:r w:rsidRPr="00BA06E9">
        <w:rPr>
          <w:rFonts w:ascii="Arial Narrow" w:hAnsi="Arial Narrow"/>
          <w:sz w:val="20"/>
          <w:szCs w:val="20"/>
        </w:rPr>
        <w:t xml:space="preserve"> produktu EEX v čase </w:t>
      </w:r>
      <w:r w:rsidR="00B20A56">
        <w:rPr>
          <w:rFonts w:ascii="Arial Narrow" w:hAnsi="Arial Narrow"/>
          <w:sz w:val="20"/>
          <w:szCs w:val="20"/>
        </w:rPr>
        <w:t>zaslania požiadavky odberateľa na ocenenie</w:t>
      </w:r>
      <w:r w:rsidRPr="00BA06E9">
        <w:rPr>
          <w:rFonts w:ascii="Arial Narrow" w:hAnsi="Arial Narrow"/>
          <w:sz w:val="20"/>
          <w:szCs w:val="20"/>
        </w:rPr>
        <w:t xml:space="preserve"> požiadavky</w:t>
      </w:r>
      <w:r w:rsidR="00B20A56">
        <w:rPr>
          <w:rFonts w:ascii="Arial Narrow" w:hAnsi="Arial Narrow"/>
          <w:sz w:val="20"/>
          <w:szCs w:val="20"/>
        </w:rPr>
        <w:t xml:space="preserve"> (preukazuje sa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výpis</w:t>
      </w:r>
      <w:r w:rsidR="00B20A56">
        <w:rPr>
          <w:rFonts w:ascii="Arial Narrow" w:hAnsi="Arial Narrow"/>
          <w:sz w:val="20"/>
          <w:szCs w:val="20"/>
          <w:lang w:bidi="sk-SK"/>
        </w:rPr>
        <w:t>om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z burzovej platformy EEX s uvedením dátumu a času, príslušného produktu a ceny </w:t>
      </w:r>
      <w:r w:rsidR="00B20A56">
        <w:rPr>
          <w:rFonts w:ascii="Arial Narrow" w:hAnsi="Arial Narrow"/>
          <w:sz w:val="20"/>
          <w:szCs w:val="20"/>
          <w:lang w:bidi="sk-SK"/>
        </w:rPr>
        <w:t>ako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B20A56" w:rsidRPr="00B20A56">
        <w:rPr>
          <w:rFonts w:ascii="Arial Narrow" w:hAnsi="Arial Narrow"/>
          <w:sz w:val="20"/>
          <w:szCs w:val="20"/>
          <w:lang w:bidi="sk-SK"/>
        </w:rPr>
        <w:t>screenshot</w:t>
      </w:r>
      <w:proofErr w:type="spellEnd"/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alebo PDF)</w:t>
      </w:r>
      <w:r w:rsidRPr="00BA06E9">
        <w:rPr>
          <w:rFonts w:ascii="Arial Narrow" w:hAnsi="Arial Narrow"/>
          <w:sz w:val="20"/>
          <w:szCs w:val="20"/>
        </w:rPr>
        <w:t>,</w:t>
      </w:r>
      <w:r w:rsidR="00B20A56">
        <w:rPr>
          <w:rFonts w:ascii="Arial Narrow" w:hAnsi="Arial Narrow"/>
          <w:sz w:val="20"/>
          <w:szCs w:val="20"/>
        </w:rPr>
        <w:t xml:space="preserve"> alebo</w:t>
      </w:r>
    </w:p>
    <w:p w14:paraId="0BD6273F" w14:textId="55DFBCE7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aktuálna ponuková cena (</w:t>
      </w:r>
      <w:proofErr w:type="spellStart"/>
      <w:del w:id="61" w:author="Marcela Turčanová" w:date="2025-05-28T11:39:00Z">
        <w:r w:rsidRPr="00BA06E9" w:rsidDel="002A5D35">
          <w:rPr>
            <w:rFonts w:ascii="Arial Narrow" w:hAnsi="Arial Narrow"/>
            <w:sz w:val="20"/>
            <w:szCs w:val="20"/>
          </w:rPr>
          <w:delText xml:space="preserve">ask </w:delText>
        </w:r>
      </w:del>
      <w:ins w:id="62" w:author="Marcela Turčanová" w:date="2025-05-28T11:39:00Z">
        <w:r w:rsidR="002A5D35">
          <w:rPr>
            <w:rFonts w:ascii="Arial Narrow" w:hAnsi="Arial Narrow"/>
            <w:sz w:val="20"/>
            <w:szCs w:val="20"/>
          </w:rPr>
          <w:t>live</w:t>
        </w:r>
        <w:proofErr w:type="spellEnd"/>
        <w:r w:rsidR="002A5D35" w:rsidRPr="00BA06E9">
          <w:rPr>
            <w:rFonts w:ascii="Arial Narrow" w:hAnsi="Arial Narrow"/>
            <w:sz w:val="20"/>
            <w:szCs w:val="20"/>
          </w:rPr>
          <w:t xml:space="preserve"> </w:t>
        </w:r>
      </w:ins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>) v prípade, že dodávateľ zabezpečuje nákup v reálnom čase v obchodnej hodine</w:t>
      </w:r>
      <w:r w:rsidR="00B20A56">
        <w:rPr>
          <w:rFonts w:ascii="Arial Narrow" w:hAnsi="Arial Narrow"/>
          <w:sz w:val="20"/>
          <w:szCs w:val="20"/>
        </w:rPr>
        <w:t>; v takomto prípade dodávateľ k cenovej ponuke zdokladuje ponukovú cenu (</w:t>
      </w:r>
      <w:proofErr w:type="spellStart"/>
      <w:del w:id="63" w:author="Marcela Turčanová" w:date="2025-05-28T11:39:00Z">
        <w:r w:rsidR="00B20A56" w:rsidDel="002A5D35">
          <w:rPr>
            <w:rFonts w:ascii="Arial Narrow" w:hAnsi="Arial Narrow"/>
            <w:sz w:val="20"/>
            <w:szCs w:val="20"/>
          </w:rPr>
          <w:delText xml:space="preserve">ask </w:delText>
        </w:r>
      </w:del>
      <w:ins w:id="64" w:author="Marcela Turčanová" w:date="2025-05-28T11:39:00Z">
        <w:r w:rsidR="002A5D35">
          <w:rPr>
            <w:rFonts w:ascii="Arial Narrow" w:hAnsi="Arial Narrow"/>
            <w:sz w:val="20"/>
            <w:szCs w:val="20"/>
          </w:rPr>
          <w:t>live</w:t>
        </w:r>
        <w:proofErr w:type="spellEnd"/>
        <w:r w:rsidR="002A5D35">
          <w:rPr>
            <w:rFonts w:ascii="Arial Narrow" w:hAnsi="Arial Narrow"/>
            <w:sz w:val="20"/>
            <w:szCs w:val="20"/>
          </w:rPr>
          <w:t xml:space="preserve"> </w:t>
        </w:r>
      </w:ins>
      <w:proofErr w:type="spellStart"/>
      <w:r w:rsidR="00B20A56">
        <w:rPr>
          <w:rFonts w:ascii="Arial Narrow" w:hAnsi="Arial Narrow"/>
          <w:sz w:val="20"/>
          <w:szCs w:val="20"/>
        </w:rPr>
        <w:t>price</w:t>
      </w:r>
      <w:proofErr w:type="spellEnd"/>
      <w:r w:rsidR="00B20A56">
        <w:rPr>
          <w:rFonts w:ascii="Arial Narrow" w:hAnsi="Arial Narrow"/>
          <w:sz w:val="20"/>
          <w:szCs w:val="20"/>
        </w:rPr>
        <w:t>)</w:t>
      </w:r>
      <w:r w:rsidRPr="00BA06E9">
        <w:rPr>
          <w:rFonts w:ascii="Arial Narrow" w:hAnsi="Arial Narrow"/>
          <w:sz w:val="20"/>
          <w:szCs w:val="20"/>
        </w:rPr>
        <w:t>.</w:t>
      </w:r>
    </w:p>
    <w:p w14:paraId="192108AC" w14:textId="62FE49C3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Odberateľ zašle požiadavku na ocenenie e-mailom na adresu dodávateľa uvedenú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 a následne danú požiadavku aj telefonicky potvrdí na telefónnom čísle dodávateľa uvedenom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Odberate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 xml:space="preserve"> je opr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vnen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po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iada</w:t>
      </w:r>
      <w:r w:rsidRPr="005A7F2A">
        <w:rPr>
          <w:rFonts w:ascii="Arial Narrow" w:hAnsi="Arial Narrow" w:cs="Arial Narrow"/>
          <w:sz w:val="20"/>
          <w:szCs w:val="20"/>
        </w:rPr>
        <w:t>ť</w:t>
      </w:r>
      <w:r w:rsidRPr="005A7F2A">
        <w:rPr>
          <w:rFonts w:ascii="Arial Narrow" w:hAnsi="Arial Narrow"/>
          <w:sz w:val="20"/>
          <w:szCs w:val="20"/>
        </w:rPr>
        <w:t xml:space="preserve">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o cenov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 xml:space="preserve"> ponuku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predch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dzaj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cej vety jedenkrát denne, v pracovných dňoch v čase medzi 9:00 - 15:00 hod.</w:t>
      </w:r>
      <w:r w:rsidR="00714B2D">
        <w:rPr>
          <w:rFonts w:ascii="Arial Narrow" w:hAnsi="Arial Narrow"/>
          <w:sz w:val="20"/>
          <w:szCs w:val="20"/>
        </w:rPr>
        <w:t xml:space="preserve"> Odberateľ Bratislavská vodárenská spoločnosť, a. s. požiadavku na ocenenie zašle dodávateľovi aj za odberateľa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>s. na základe e-mailovej výzvy kontaktnej osoby za Bratislavskú vodárenskú spoločnosť, a.s. kontaktnej osobe za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 xml:space="preserve">s. </w:t>
      </w:r>
    </w:p>
    <w:p w14:paraId="23567CDD" w14:textId="5D4BB94F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zašle odberateľovi cenovú ponuku </w:t>
      </w:r>
      <w:r w:rsidR="00B20A56">
        <w:rPr>
          <w:rFonts w:ascii="Arial Narrow" w:hAnsi="Arial Narrow"/>
          <w:sz w:val="20"/>
          <w:szCs w:val="20"/>
        </w:rPr>
        <w:t xml:space="preserve">(a v prípade potreby aj potvrdenie o ponukovej cene) </w:t>
      </w:r>
      <w:r w:rsidRPr="005A7F2A">
        <w:rPr>
          <w:rFonts w:ascii="Arial Narrow" w:hAnsi="Arial Narrow"/>
          <w:sz w:val="20"/>
          <w:szCs w:val="20"/>
        </w:rPr>
        <w:t>e-mailom čo najskôr podľa svojich aktuálnych administratívnych možností a následne danú ponuku aj telefonicky potvrdí na telefónnom čísle odberateľa uvedenom v</w:t>
      </w:r>
      <w:r w:rsidRPr="00714B2D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714B2D">
        <w:rPr>
          <w:rFonts w:ascii="Arial Narrow" w:hAnsi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714B2D">
        <w:rPr>
          <w:rFonts w:ascii="Arial Narrow" w:hAnsi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V prípade, že nie je možné preukázať aktuálnu trhovú cenu priamo výpisom z burzy (napr. pre technické dôvody), je dodávateľ povinný 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v prílohe cenovej ponuky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uviesť spôsob určenia ceny vrátane odkazu na burzové dáta a vlastného časového záznamu.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Cenová ponuka dodávateľa bude platná </w:t>
      </w:r>
      <w:r w:rsidR="00AF794A">
        <w:rPr>
          <w:rFonts w:ascii="Arial Narrow" w:hAnsi="Arial Narrow"/>
          <w:b/>
          <w:bCs/>
          <w:sz w:val="20"/>
          <w:szCs w:val="20"/>
          <w:u w:val="single"/>
        </w:rPr>
        <w:t>pätnásť (15)</w:t>
      </w:r>
      <w:r w:rsidR="00D40F34"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>minút od odoslania.</w:t>
      </w:r>
      <w:r w:rsidR="00BA06E9">
        <w:rPr>
          <w:rFonts w:ascii="Arial Narrow" w:hAnsi="Arial Narrow"/>
          <w:sz w:val="20"/>
          <w:szCs w:val="20"/>
        </w:rPr>
        <w:t xml:space="preserve"> </w:t>
      </w:r>
    </w:p>
    <w:p w14:paraId="4800DD9C" w14:textId="12814BE1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 prípade súhlasu s návrhom ceny je odberateľ povinný zaslať akceptáciu ceny dodávateľovi s požadovaným objemom danej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prostredníctvom e-mailu. Doručením akceptácie prostredníctvom elektronickej pošty je uzavretá dohoda o </w:t>
      </w:r>
      <w:proofErr w:type="spellStart"/>
      <w:r w:rsidRPr="005A7F2A">
        <w:rPr>
          <w:rFonts w:ascii="Arial Narrow" w:hAnsi="Arial Narrow"/>
          <w:sz w:val="20"/>
          <w:szCs w:val="20"/>
        </w:rPr>
        <w:t>tranžovom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množstve a cene, ktoré sú uvedené v ponuke dodávateľa. Pre potvrdenie uzavretia dohody o množstvách a cene Dodávateľ doručí </w:t>
      </w:r>
      <w:r w:rsidR="007D79D8" w:rsidRPr="005A7F2A">
        <w:rPr>
          <w:rFonts w:ascii="Arial Narrow" w:hAnsi="Arial Narrow"/>
          <w:sz w:val="20"/>
          <w:szCs w:val="20"/>
        </w:rPr>
        <w:t xml:space="preserve">na email </w:t>
      </w:r>
      <w:r w:rsidRPr="005A7F2A">
        <w:rPr>
          <w:rFonts w:ascii="Arial Narrow" w:hAnsi="Arial Narrow"/>
          <w:sz w:val="20"/>
          <w:szCs w:val="20"/>
        </w:rPr>
        <w:t>Odberateľ</w:t>
      </w:r>
      <w:r w:rsidR="007D79D8" w:rsidRPr="005A7F2A">
        <w:rPr>
          <w:rFonts w:ascii="Arial Narrow" w:hAnsi="Arial Narrow"/>
          <w:sz w:val="20"/>
          <w:szCs w:val="20"/>
        </w:rPr>
        <w:t>a uveden</w:t>
      </w:r>
      <w:r w:rsidR="003657EF">
        <w:rPr>
          <w:rFonts w:ascii="Arial Narrow" w:hAnsi="Arial Narrow"/>
          <w:sz w:val="20"/>
          <w:szCs w:val="20"/>
        </w:rPr>
        <w:t>ý</w:t>
      </w:r>
      <w:r w:rsidR="007D79D8" w:rsidRPr="005A7F2A">
        <w:rPr>
          <w:rFonts w:ascii="Arial Narrow" w:hAnsi="Arial Narrow"/>
          <w:sz w:val="20"/>
          <w:szCs w:val="20"/>
        </w:rPr>
        <w:t xml:space="preserve"> v záhlaví zmluvy</w:t>
      </w:r>
      <w:r w:rsidRPr="005A7F2A">
        <w:rPr>
          <w:rFonts w:ascii="Arial Narrow" w:hAnsi="Arial Narrow"/>
          <w:sz w:val="20"/>
          <w:szCs w:val="20"/>
        </w:rPr>
        <w:t xml:space="preserve"> do 2 pracovných dní </w:t>
      </w:r>
      <w:r w:rsidR="007D79D8" w:rsidRPr="005A7F2A">
        <w:rPr>
          <w:rFonts w:ascii="Arial Narrow" w:hAnsi="Arial Narrow"/>
          <w:sz w:val="20"/>
          <w:szCs w:val="20"/>
        </w:rPr>
        <w:t xml:space="preserve">oprávnenou osobou </w:t>
      </w:r>
      <w:r w:rsidRPr="005A7F2A">
        <w:rPr>
          <w:rFonts w:ascii="Arial Narrow" w:hAnsi="Arial Narrow"/>
          <w:sz w:val="20"/>
          <w:szCs w:val="20"/>
        </w:rPr>
        <w:t xml:space="preserve">podpísaný Krycí list (príloha č. 4 Zmluvy) a Odberateľ potvrdí akceptáciu krycieho listu. Po zrealizovaní poslednej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dodávateľ doručí </w:t>
      </w:r>
      <w:r w:rsidR="00B722FE" w:rsidRPr="005A7F2A">
        <w:rPr>
          <w:rFonts w:ascii="Arial Narrow" w:hAnsi="Arial Narrow"/>
          <w:sz w:val="20"/>
          <w:szCs w:val="20"/>
        </w:rPr>
        <w:t>Súhrnný k</w:t>
      </w:r>
      <w:r w:rsidRPr="005A7F2A">
        <w:rPr>
          <w:rFonts w:ascii="Arial Narrow" w:hAnsi="Arial Narrow"/>
          <w:sz w:val="20"/>
          <w:szCs w:val="20"/>
        </w:rPr>
        <w:t xml:space="preserve">rycí list za všetky vykonané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obsahujúci výpočet </w:t>
      </w:r>
      <w:r w:rsidRPr="00A930CB">
        <w:rPr>
          <w:rFonts w:ascii="Arial Narrow" w:hAnsi="Arial Narrow"/>
          <w:sz w:val="20"/>
          <w:szCs w:val="20"/>
        </w:rPr>
        <w:t xml:space="preserve">jednotkovej ceny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Pr="005A7F2A">
        <w:rPr>
          <w:rFonts w:ascii="Arial Narrow" w:hAnsi="Arial Narrow"/>
          <w:sz w:val="20"/>
          <w:szCs w:val="20"/>
        </w:rPr>
        <w:t xml:space="preserve"> (hodnota CWE). Odberateľ tento Súhrnný krycí list na znak súhlasu potvrdí. </w:t>
      </w:r>
      <w:r w:rsidR="007D79D8" w:rsidRPr="005A7F2A">
        <w:rPr>
          <w:rFonts w:ascii="Arial Narrow" w:hAnsi="Arial Narrow"/>
          <w:sz w:val="20"/>
          <w:szCs w:val="20"/>
        </w:rPr>
        <w:t xml:space="preserve">Dodávateľ je povinný Krycie listy v 2 vyhotoveniach doručiť aj poštou na sídelnú adresu Odberateľa do 10 pracovných dní odo dňa vykonania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Súhrnný krycí list v 2 vyhotoveniach je povinný doručiť poštou do 10 pracovných dní po vykonaní poslednej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</w:t>
      </w:r>
    </w:p>
    <w:p w14:paraId="544D92B5" w14:textId="77777777" w:rsidR="00A930CB" w:rsidRDefault="00DA3A23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následne obratom zašle </w:t>
      </w:r>
      <w:r w:rsidR="005A7F2A" w:rsidRPr="005A7F2A">
        <w:rPr>
          <w:rFonts w:ascii="Arial Narrow" w:hAnsi="Arial Narrow"/>
          <w:sz w:val="20"/>
          <w:szCs w:val="20"/>
        </w:rPr>
        <w:t xml:space="preserve">Krycie listy a Súhrnný krycí list </w:t>
      </w:r>
      <w:r w:rsidRPr="005A7F2A">
        <w:rPr>
          <w:rFonts w:ascii="Arial Narrow" w:hAnsi="Arial Narrow"/>
          <w:sz w:val="20"/>
          <w:szCs w:val="20"/>
        </w:rPr>
        <w:t>podpísan</w:t>
      </w:r>
      <w:r w:rsidR="005A7F2A" w:rsidRPr="005A7F2A">
        <w:rPr>
          <w:rFonts w:ascii="Arial Narrow" w:hAnsi="Arial Narrow"/>
          <w:sz w:val="20"/>
          <w:szCs w:val="20"/>
        </w:rPr>
        <w:t>é/podpísaný</w:t>
      </w:r>
      <w:r w:rsidRPr="005A7F2A">
        <w:rPr>
          <w:rFonts w:ascii="Arial Narrow" w:hAnsi="Arial Narrow"/>
          <w:sz w:val="20"/>
          <w:szCs w:val="20"/>
        </w:rPr>
        <w:t xml:space="preserve"> oprávneným zástupcom, čím sa táto </w:t>
      </w:r>
      <w:r w:rsidR="005A7F2A" w:rsidRPr="005A7F2A">
        <w:rPr>
          <w:rFonts w:ascii="Arial Narrow" w:hAnsi="Arial Narrow"/>
          <w:sz w:val="20"/>
          <w:szCs w:val="20"/>
        </w:rPr>
        <w:t>dohoda zmluvných strán o stanovení jednotkovej ceny</w:t>
      </w:r>
      <w:r w:rsidR="005A7F2A" w:rsidRPr="00A930CB">
        <w:rPr>
          <w:rFonts w:ascii="Arial Narrow" w:hAnsi="Arial Narrow"/>
          <w:sz w:val="20"/>
          <w:szCs w:val="20"/>
        </w:rPr>
        <w:t xml:space="preserve"> silovej energie za všetky zrealizované </w:t>
      </w:r>
      <w:proofErr w:type="spellStart"/>
      <w:r w:rsidR="005A7F2A"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="005A7F2A" w:rsidRPr="00A930CB">
        <w:rPr>
          <w:rFonts w:ascii="Arial Narrow" w:hAnsi="Arial Narrow"/>
          <w:sz w:val="20"/>
          <w:szCs w:val="20"/>
        </w:rPr>
        <w:t xml:space="preserve"> nákupy</w:t>
      </w:r>
      <w:r w:rsidR="005A7F2A" w:rsidRPr="005A7F2A">
        <w:rPr>
          <w:rFonts w:ascii="Arial Narrow" w:hAnsi="Arial Narrow"/>
          <w:sz w:val="20"/>
          <w:szCs w:val="20"/>
        </w:rPr>
        <w:t xml:space="preserve"> považuje za záväzok s právnymi účinkami. </w:t>
      </w:r>
      <w:bookmarkStart w:id="65" w:name="_Hlk147848989"/>
    </w:p>
    <w:p w14:paraId="571FCBF0" w14:textId="4EB9DD08" w:rsidR="004036F1" w:rsidRPr="00A930CB" w:rsidRDefault="004036F1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 (nižšie označená ako „</w:t>
      </w:r>
      <w:r w:rsidR="00892BDC" w:rsidRPr="00A930CB">
        <w:rPr>
          <w:rFonts w:ascii="Arial Narrow" w:hAnsi="Arial Narrow"/>
          <w:sz w:val="20"/>
          <w:szCs w:val="20"/>
        </w:rPr>
        <w:t>CWE</w:t>
      </w:r>
      <w:r w:rsidRPr="00A930CB">
        <w:rPr>
          <w:rFonts w:ascii="Arial Narrow" w:hAnsi="Arial Narrow"/>
          <w:sz w:val="20"/>
          <w:szCs w:val="20"/>
        </w:rPr>
        <w:t>“) bude vypočítaná podľa nasledovného vzorca:</w:t>
      </w:r>
    </w:p>
    <w:p w14:paraId="79DFA6CD" w14:textId="77777777" w:rsidR="004036F1" w:rsidRPr="005A7F2A" w:rsidRDefault="001F67FD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m:oMathPara>
        <m:oMath>
          <m:r>
            <w:rPr>
              <w:rStyle w:val="mord"/>
              <w:rFonts w:ascii="Cambria Math" w:hAnsi="Cambria Math"/>
              <w:sz w:val="20"/>
              <w:szCs w:val="20"/>
            </w:rPr>
            <m:t>CWE</m:t>
          </m:r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  <m:r>
            <m:rPr>
              <m:sty m:val="p"/>
            </m:rPr>
            <w:rPr>
              <w:rStyle w:val="mrel"/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Style w:val="mop"/>
                  <w:rFonts w:ascii="Cambria Math" w:hAnsi="Cambria Math"/>
                  <w:i/>
                  <w:iCs/>
                  <w:sz w:val="2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i=1 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x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Style w:val="mop"/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</m:oMath>
      </m:oMathPara>
    </w:p>
    <w:p w14:paraId="140F06E7" w14:textId="77777777" w:rsidR="004036F1" w:rsidRPr="004036F1" w:rsidRDefault="004036F1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Kde:</w:t>
      </w:r>
    </w:p>
    <w:p w14:paraId="1F888C49" w14:textId="77777777" w:rsidR="004036F1" w:rsidRPr="004036F1" w:rsidRDefault="001F67FD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proofErr w:type="spellStart"/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CWE</w:t>
      </w:r>
      <w:r w:rsidR="004036F1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_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je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priemerná jednotková cena silovej energie za všetky zrealizované </w:t>
      </w:r>
      <w:proofErr w:type="spellStart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nákupy.</w:t>
      </w:r>
    </w:p>
    <w:p w14:paraId="547A811E" w14:textId="77777777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objem 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-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teho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nákupu.</w:t>
      </w:r>
    </w:p>
    <w:p w14:paraId="7AB8495E" w14:textId="09A4C6AB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P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" w:eastAsia="Times New Roman" w:hAnsi="Arial" w:cs="Arial"/>
          <w:color w:val="auto"/>
          <w:sz w:val="20"/>
          <w:szCs w:val="20"/>
          <w:lang w:bidi="ar-SA"/>
        </w:rPr>
        <w:t>​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jednotková cena ročného produktu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del w:id="66" w:author="Marcela Turčanová" w:date="2025-05-28T11:41:00Z">
        <w:r w:rsidR="007E0C88" w:rsidRPr="00753AC6" w:rsidDel="002A5D35">
          <w:rPr>
            <w:rFonts w:ascii="Arial Narrow" w:hAnsi="Arial Narrow"/>
            <w:sz w:val="20"/>
            <w:szCs w:val="20"/>
          </w:rPr>
          <w:delText>EEX</w:delText>
        </w:r>
        <w:r w:rsidR="00AC3814" w:rsidDel="002A5D35">
          <w:rPr>
            <w:rFonts w:ascii="Arial Narrow" w:hAnsi="Arial Narrow"/>
            <w:sz w:val="20"/>
            <w:szCs w:val="20"/>
          </w:rPr>
          <w:delText xml:space="preserve"> – PXE </w:delText>
        </w:r>
        <w:r w:rsidR="007E0C88" w:rsidRPr="00753AC6" w:rsidDel="002A5D35">
          <w:rPr>
            <w:rFonts w:ascii="Arial Narrow" w:hAnsi="Arial Narrow"/>
            <w:sz w:val="20"/>
            <w:szCs w:val="20"/>
          </w:rPr>
          <w:delText>Slovakian Power Futures</w:delText>
        </w:r>
        <w:r w:rsidRPr="004036F1" w:rsidDel="002A5D35">
          <w:rPr>
            <w:rFonts w:ascii="Arial Narrow" w:eastAsia="Times New Roman" w:hAnsi="Arial Narrow" w:cs="Times New Roman"/>
            <w:color w:val="auto"/>
            <w:sz w:val="20"/>
            <w:szCs w:val="20"/>
            <w:lang w:bidi="ar-SA"/>
          </w:rPr>
          <w:delText xml:space="preserve"> na burze</w:delText>
        </w:r>
        <w:r w:rsidR="007E0C88" w:rsidDel="002A5D35">
          <w:rPr>
            <w:rFonts w:ascii="Arial Narrow" w:eastAsia="Times New Roman" w:hAnsi="Arial Narrow" w:cs="Times New Roman"/>
            <w:color w:val="auto"/>
            <w:sz w:val="20"/>
            <w:szCs w:val="20"/>
            <w:lang w:bidi="ar-SA"/>
          </w:rPr>
          <w:delText xml:space="preserve"> EEX</w:delText>
        </w:r>
        <w:r w:rsidRPr="004036F1" w:rsidDel="002A5D35">
          <w:rPr>
            <w:rFonts w:ascii="Arial Narrow" w:eastAsia="Times New Roman" w:hAnsi="Arial Narrow" w:cs="Times New Roman"/>
            <w:color w:val="auto"/>
            <w:sz w:val="20"/>
            <w:szCs w:val="20"/>
            <w:lang w:bidi="ar-SA"/>
          </w:rPr>
          <w:delText xml:space="preserve"> </w:delText>
        </w:r>
        <w:r w:rsidR="007E0C88" w:rsidDel="002A5D35">
          <w:rPr>
            <w:rFonts w:ascii="Arial Narrow" w:eastAsia="Times New Roman" w:hAnsi="Arial Narrow" w:cs="Times New Roman"/>
            <w:color w:val="auto"/>
            <w:sz w:val="20"/>
            <w:szCs w:val="20"/>
            <w:lang w:bidi="ar-SA"/>
          </w:rPr>
          <w:delText>+ 1 EUR spread</w:delText>
        </w:r>
      </w:del>
      <w:ins w:id="67" w:author="Marcela Turčanová" w:date="2025-05-28T11:41:00Z">
        <w:r w:rsidR="002A5D35">
          <w:rPr>
            <w:rFonts w:ascii="Arial Narrow" w:hAnsi="Arial Narrow"/>
            <w:sz w:val="20"/>
            <w:szCs w:val="20"/>
          </w:rPr>
          <w:t xml:space="preserve">base </w:t>
        </w:r>
        <w:proofErr w:type="spellStart"/>
        <w:r w:rsidR="002A5D35">
          <w:rPr>
            <w:rFonts w:ascii="Arial Narrow" w:hAnsi="Arial Narrow"/>
            <w:sz w:val="20"/>
            <w:szCs w:val="20"/>
          </w:rPr>
          <w:t>load</w:t>
        </w:r>
        <w:proofErr w:type="spellEnd"/>
        <w:r w:rsidR="002A5D35">
          <w:rPr>
            <w:rFonts w:ascii="Arial Narrow" w:hAnsi="Arial Narrow"/>
            <w:sz w:val="20"/>
            <w:szCs w:val="20"/>
          </w:rPr>
          <w:t xml:space="preserve"> </w:t>
        </w:r>
        <w:r w:rsidR="00581B1B">
          <w:rPr>
            <w:rFonts w:ascii="Arial Narrow" w:hAnsi="Arial Narrow"/>
            <w:sz w:val="20"/>
            <w:szCs w:val="20"/>
          </w:rPr>
          <w:t>kontrakt pre rok 2026</w:t>
        </w:r>
      </w:ins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pre 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-ty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nákup.</w:t>
      </w:r>
    </w:p>
    <w:p w14:paraId="0AE38374" w14:textId="77777777" w:rsidR="001F67FD" w:rsidRPr="005A7F2A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lastRenderedPageBreak/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počet zrealizovaných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</w:p>
    <w:p w14:paraId="5536A69F" w14:textId="703799AC" w:rsidR="004036F1" w:rsidRPr="004036F1" w:rsidRDefault="00BA7BC6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>
        <w:rPr>
          <w:rFonts w:ascii="Arial Narrow" w:eastAsia="Times New Roman" w:hAnsi="Arial Narrow" w:cs="Times New Roman"/>
          <w:noProof/>
          <w:color w:val="auto"/>
          <w:sz w:val="20"/>
          <w:szCs w:val="20"/>
          <w:lang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49E4C" wp14:editId="65362B7D">
                <wp:simplePos x="0" y="0"/>
                <wp:positionH relativeFrom="column">
                  <wp:posOffset>-56779</wp:posOffset>
                </wp:positionH>
                <wp:positionV relativeFrom="paragraph">
                  <wp:posOffset>289340</wp:posOffset>
                </wp:positionV>
                <wp:extent cx="5884113" cy="4993508"/>
                <wp:effectExtent l="0" t="0" r="21590" b="17145"/>
                <wp:wrapNone/>
                <wp:docPr id="29634205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4113" cy="49935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7ECA5" id="Obdĺžnik 1" o:spid="_x0000_s1026" style="position:absolute;margin-left:-4.45pt;margin-top:22.8pt;width:463.3pt;height:39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" filled="f" strokecolor="#4e95d9 [1631]" strokeweight="1pt">
                <v:stroke dashstyle="3 1"/>
              </v:rect>
            </w:pict>
          </mc:Fallback>
        </mc:AlternateConten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TOTAL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celkový objem všetkých </w:t>
      </w:r>
      <w:proofErr w:type="spellStart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.</w:t>
      </w:r>
    </w:p>
    <w:p w14:paraId="2CA3056B" w14:textId="1EA2EBF4" w:rsidR="00502863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t xml:space="preserve">Názorný príklad výpočtu priemernej jednotkovej ceny silovej energie za všetky zrealizované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 podľa uvedeného vzorca:</w:t>
      </w:r>
      <w:r w:rsidR="006B4557">
        <w:rPr>
          <w:rStyle w:val="Odkaznapoznmkupodiarou"/>
          <w:rFonts w:ascii="Arial Narrow" w:hAnsi="Arial Narrow" w:cs="Calibri"/>
          <w:bCs/>
          <w:sz w:val="20"/>
          <w:szCs w:val="20"/>
        </w:rPr>
        <w:footnoteReference w:id="2"/>
      </w:r>
      <w:r w:rsidRPr="005A7F2A">
        <w:rPr>
          <w:rFonts w:ascii="Arial Narrow" w:hAnsi="Arial Narrow" w:cs="Calibri"/>
          <w:bCs/>
          <w:sz w:val="20"/>
          <w:szCs w:val="20"/>
        </w:rPr>
        <w:t xml:space="preserve"> </w:t>
      </w:r>
    </w:p>
    <w:p w14:paraId="0513A3AE" w14:textId="22E6181B" w:rsidR="001F67FD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t xml:space="preserve">Príkladné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3255"/>
      </w:tblGrid>
      <w:tr w:rsidR="001F67FD" w:rsidRPr="005A7F2A" w14:paraId="0A043753" w14:textId="77777777" w:rsidTr="004C6021">
        <w:tc>
          <w:tcPr>
            <w:tcW w:w="3020" w:type="dxa"/>
            <w:vAlign w:val="center"/>
          </w:tcPr>
          <w:p w14:paraId="5D7AFA7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N-tá </w:t>
            </w: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  <w:vAlign w:val="center"/>
          </w:tcPr>
          <w:p w14:paraId="51E7802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Tranžový</w:t>
            </w:r>
            <w:proofErr w:type="spellEnd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 objem (V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)</w:t>
            </w:r>
          </w:p>
        </w:tc>
        <w:tc>
          <w:tcPr>
            <w:tcW w:w="3255" w:type="dxa"/>
            <w:vAlign w:val="center"/>
          </w:tcPr>
          <w:p w14:paraId="392CE2C3" w14:textId="381BC5B5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J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ednotková cena </w:t>
            </w:r>
            <w:del w:id="68" w:author="Marcela Turčanová" w:date="2025-05-28T11:42:00Z">
              <w:r w:rsidRPr="004036F1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>ročného produktu</w:delText>
              </w:r>
              <w:r w:rsidR="007E0C88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 </w:delText>
              </w:r>
              <w:r w:rsidR="007E0C88" w:rsidRPr="00753AC6" w:rsidDel="00581B1B">
                <w:rPr>
                  <w:rFonts w:ascii="Arial Narrow" w:hAnsi="Arial Narrow"/>
                  <w:sz w:val="20"/>
                  <w:szCs w:val="20"/>
                  <w:lang w:bidi="sk-SK"/>
                </w:rPr>
                <w:delText>EEX-</w:delText>
              </w:r>
              <w:r w:rsidR="00AC3814" w:rsidDel="00581B1B">
                <w:rPr>
                  <w:rFonts w:ascii="Arial Narrow" w:hAnsi="Arial Narrow"/>
                  <w:sz w:val="20"/>
                  <w:szCs w:val="20"/>
                  <w:lang w:bidi="sk-SK"/>
                </w:rPr>
                <w:delText xml:space="preserve">PXE </w:delText>
              </w:r>
              <w:r w:rsidR="007E0C88" w:rsidRPr="00753AC6" w:rsidDel="00581B1B">
                <w:rPr>
                  <w:rFonts w:ascii="Arial Narrow" w:hAnsi="Arial Narrow"/>
                  <w:sz w:val="20"/>
                  <w:szCs w:val="20"/>
                  <w:lang w:bidi="sk-SK"/>
                </w:rPr>
                <w:delText>Slovakian Power Futures</w:delText>
              </w:r>
              <w:r w:rsidRPr="004036F1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 na burze </w:delText>
              </w:r>
              <w:r w:rsidR="007E0C88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 EEX</w:delText>
              </w:r>
              <w:r w:rsidRPr="004036F1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 </w:delText>
              </w:r>
              <w:r w:rsidR="007E0C88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+ 1 EUR </w:delText>
              </w:r>
              <w:r w:rsidR="007C7062" w:rsidDel="00581B1B">
                <w:rPr>
                  <w:rFonts w:ascii="Arial Narrow" w:eastAsia="Times New Roman" w:hAnsi="Arial Narrow" w:cs="Times New Roman"/>
                  <w:sz w:val="20"/>
                  <w:szCs w:val="20"/>
                </w:rPr>
                <w:delText xml:space="preserve">spread </w:delText>
              </w:r>
            </w:del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pre 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N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-ty </w:t>
            </w:r>
            <w:proofErr w:type="spellStart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>tranžový</w:t>
            </w:r>
            <w:proofErr w:type="spellEnd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nákup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eastAsia="Times New Roman"/>
                <w:sz w:val="20"/>
                <w:szCs w:val="20"/>
              </w:rPr>
              <w:t>​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)</w:t>
            </w:r>
          </w:p>
        </w:tc>
      </w:tr>
      <w:tr w:rsidR="001F67FD" w:rsidRPr="005A7F2A" w14:paraId="65AE4126" w14:textId="77777777" w:rsidTr="004C6021">
        <w:tc>
          <w:tcPr>
            <w:tcW w:w="3020" w:type="dxa"/>
          </w:tcPr>
          <w:p w14:paraId="5ECB0E84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F8D3F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10 GWh</w:t>
            </w:r>
          </w:p>
        </w:tc>
        <w:tc>
          <w:tcPr>
            <w:tcW w:w="3255" w:type="dxa"/>
          </w:tcPr>
          <w:p w14:paraId="1AE887C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50 EUR /MWh</w:t>
            </w:r>
          </w:p>
        </w:tc>
      </w:tr>
      <w:tr w:rsidR="001F67FD" w:rsidRPr="005A7F2A" w14:paraId="5E632525" w14:textId="77777777" w:rsidTr="004C6021">
        <w:tc>
          <w:tcPr>
            <w:tcW w:w="3020" w:type="dxa"/>
          </w:tcPr>
          <w:p w14:paraId="690636CE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715B2C" w14:textId="0FB36A1A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4DC374C2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52 EUR /MWh</w:t>
            </w:r>
          </w:p>
        </w:tc>
      </w:tr>
      <w:tr w:rsidR="001F67FD" w:rsidRPr="005A7F2A" w14:paraId="080F1869" w14:textId="77777777" w:rsidTr="004C6021">
        <w:tc>
          <w:tcPr>
            <w:tcW w:w="3020" w:type="dxa"/>
          </w:tcPr>
          <w:p w14:paraId="1C94E126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168E2714" w14:textId="1AF6F8CC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667DED8D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51 EUR /MWh</w:t>
            </w:r>
          </w:p>
        </w:tc>
      </w:tr>
      <w:tr w:rsidR="001F67FD" w:rsidRPr="005A7F2A" w14:paraId="5026EB29" w14:textId="77777777" w:rsidTr="004C6021">
        <w:tc>
          <w:tcPr>
            <w:tcW w:w="3020" w:type="dxa"/>
          </w:tcPr>
          <w:p w14:paraId="462833FC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0F5F1B19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E9F4BAC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49 EUR /MWh</w:t>
            </w:r>
          </w:p>
        </w:tc>
      </w:tr>
      <w:tr w:rsidR="001F67FD" w:rsidRPr="005A7F2A" w14:paraId="27100066" w14:textId="77777777" w:rsidTr="004C6021">
        <w:tc>
          <w:tcPr>
            <w:tcW w:w="3020" w:type="dxa"/>
          </w:tcPr>
          <w:p w14:paraId="00187065" w14:textId="47B61724" w:rsidR="001F67FD" w:rsidRPr="00C62DEB" w:rsidRDefault="004C6021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bCs/>
                <w:sz w:val="20"/>
                <w:szCs w:val="20"/>
              </w:rPr>
              <w:t>T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ranža</w:t>
            </w:r>
            <w:proofErr w:type="spellEnd"/>
          </w:p>
        </w:tc>
        <w:tc>
          <w:tcPr>
            <w:tcW w:w="2787" w:type="dxa"/>
          </w:tcPr>
          <w:p w14:paraId="449C86C4" w14:textId="0BA4E3AC" w:rsidR="001F67FD" w:rsidRPr="00C62DEB" w:rsidRDefault="00A02CD8" w:rsidP="00A02CD8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3EAF043" w14:textId="68D3E8E7" w:rsidR="001F67FD" w:rsidRPr="00C62DEB" w:rsidRDefault="006B4557" w:rsidP="006B4557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 xml:space="preserve">50 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EUR /MWh</w:t>
            </w:r>
          </w:p>
        </w:tc>
      </w:tr>
    </w:tbl>
    <w:p w14:paraId="1C0F27DC" w14:textId="77777777" w:rsidR="007F42FA" w:rsidRPr="005A7F2A" w:rsidRDefault="007F42FA" w:rsidP="007F42FA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Celkový objem nákupov </w:t>
      </w:r>
      <w:r w:rsidR="004E6BB8" w:rsidRPr="005A7F2A">
        <w:rPr>
          <w:rFonts w:ascii="Arial Narrow" w:hAnsi="Arial Narrow"/>
          <w:sz w:val="20"/>
          <w:szCs w:val="20"/>
        </w:rPr>
        <w:t>V</w:t>
      </w:r>
      <w:r w:rsidR="004E6BB8" w:rsidRPr="005A7F2A">
        <w:rPr>
          <w:rFonts w:ascii="Arial Narrow" w:hAnsi="Arial Narrow"/>
          <w:sz w:val="20"/>
          <w:szCs w:val="20"/>
          <w:vertAlign w:val="subscript"/>
        </w:rPr>
        <w:t>TOTAL</w:t>
      </w:r>
      <w:r w:rsidRPr="005A7F2A">
        <w:rPr>
          <w:rFonts w:ascii="Arial Narrow" w:hAnsi="Arial Narrow"/>
          <w:sz w:val="20"/>
          <w:szCs w:val="20"/>
        </w:rPr>
        <w:t xml:space="preserve">: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10+8+8+12+12=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 GWh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 xml:space="preserve"> = 50.000 MWh</w:t>
      </w:r>
    </w:p>
    <w:p w14:paraId="0C78DAF9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Vážený súčet cien</w:t>
      </w:r>
      <w:r w:rsidR="004E6BB8" w:rsidRPr="005A7F2A">
        <w:rPr>
          <w:rFonts w:ascii="Arial Narrow" w:hAnsi="Arial Narrow"/>
          <w:sz w:val="20"/>
          <w:szCs w:val="20"/>
        </w:rPr>
        <w:t xml:space="preserve"> </w:t>
      </w:r>
      <m:oMath>
        <m:sSubSup>
          <m:sSubSupPr>
            <m:ctrlPr>
              <w:rPr>
                <w:rFonts w:ascii="Cambria Math" w:eastAsia="Tahoma" w:hAnsi="Cambria Math" w:cs="Tahoma"/>
                <w:sz w:val="20"/>
                <w:szCs w:val="20"/>
                <w:lang w:bidi="sk-SK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 xml:space="preserve">i=1 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  <m:r>
          <w:rPr>
            <w:rFonts w:ascii="Cambria Math" w:hAnsi="Cambria Math"/>
            <w:sz w:val="20"/>
            <w:szCs w:val="20"/>
          </w:rPr>
          <m:t>(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x 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</m:oMath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137530D7" w14:textId="77777777" w:rsidR="007F42FA" w:rsidRPr="005A7F2A" w:rsidRDefault="007F42FA" w:rsidP="004E6BB8">
      <w:pPr>
        <w:pStyle w:val="Normlnywebov"/>
        <w:jc w:val="center"/>
        <w:rPr>
          <w:rFonts w:ascii="Arial Narrow" w:hAnsi="Arial Narrow"/>
          <w:b/>
          <w:sz w:val="20"/>
          <w:szCs w:val="20"/>
        </w:rPr>
      </w:pP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(10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.000 MWh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×52)+(8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×51)+(12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×49)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+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 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416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408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588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600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 xml:space="preserve">000 =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2.512.000,00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EUR</w:t>
      </w:r>
    </w:p>
    <w:p w14:paraId="11DF6C4B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Priemerná jednotková cena silovej energie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434A37F6" w14:textId="77777777" w:rsidR="007F42FA" w:rsidRPr="005A7F2A" w:rsidRDefault="004E6BB8" w:rsidP="004E6BB8">
      <w:pPr>
        <w:pStyle w:val="Normlnywebov"/>
        <w:rPr>
          <w:rFonts w:ascii="Arial Narrow" w:hAnsi="Arial Narrow"/>
          <w:b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CWE </w:t>
      </w:r>
      <w:r w:rsidR="007F42FA"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m:oMath>
        <m:f>
          <m:fPr>
            <m:ctrlPr>
              <w:rPr>
                <w:rStyle w:val="katex-mathml"/>
                <w:rFonts w:ascii="Cambria Math" w:eastAsiaTheme="majorEastAsia" w:hAnsi="Cambria Math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2.512.000,00 EUR</m:t>
            </m:r>
          </m:num>
          <m:den>
            <m: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50.000 MWh</m:t>
            </m:r>
          </m:den>
        </m:f>
      </m:oMath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=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50,24 EUR/MWh</w:t>
      </w:r>
    </w:p>
    <w:p w14:paraId="5A514C89" w14:textId="77777777" w:rsidR="004C6021" w:rsidRDefault="007F42FA" w:rsidP="006B4557">
      <w:pPr>
        <w:pStyle w:val="Normlnywebov"/>
        <w:spacing w:after="0" w:afterAutospacing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Priemerná 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="003B2C5E" w:rsidRPr="00A930CB">
        <w:rPr>
          <w:rFonts w:ascii="Arial Narrow" w:hAnsi="Arial Narrow"/>
          <w:sz w:val="20"/>
          <w:szCs w:val="20"/>
        </w:rPr>
        <w:t xml:space="preserve"> v danom príklade</w:t>
      </w:r>
      <w:r w:rsidRPr="00A930CB">
        <w:rPr>
          <w:rFonts w:ascii="Arial Narrow" w:hAnsi="Arial Narrow"/>
          <w:sz w:val="20"/>
          <w:szCs w:val="20"/>
        </w:rPr>
        <w:t xml:space="preserve"> je 50.24 EUR/MWh</w:t>
      </w:r>
      <w:r w:rsidR="004E6BB8" w:rsidRPr="00A930CB">
        <w:rPr>
          <w:rFonts w:ascii="Arial Narrow" w:hAnsi="Arial Narrow"/>
          <w:sz w:val="20"/>
          <w:szCs w:val="20"/>
        </w:rPr>
        <w:t xml:space="preserve">. </w:t>
      </w:r>
    </w:p>
    <w:p w14:paraId="1151B37C" w14:textId="2216A8AA" w:rsidR="007F42FA" w:rsidRDefault="006C51F9" w:rsidP="006B4557">
      <w:pPr>
        <w:pStyle w:val="Normlnywebov"/>
        <w:spacing w:after="0" w:afterAutospacing="0"/>
        <w:rPr>
          <w:rFonts w:ascii="Arial Narrow" w:eastAsia="Tahoma" w:hAnsi="Arial Narrow" w:cs="Segoe UI"/>
          <w:color w:val="000000"/>
          <w:sz w:val="20"/>
          <w:szCs w:val="20"/>
          <w:lang w:bidi="sk-SK"/>
        </w:rPr>
      </w:pPr>
      <w:r w:rsidRPr="00A930CB">
        <w:rPr>
          <w:rFonts w:ascii="Arial Narrow" w:eastAsia="Tahoma" w:hAnsi="Arial Narrow" w:cs="Segoe UI"/>
          <w:color w:val="000000"/>
          <w:sz w:val="20"/>
          <w:szCs w:val="20"/>
          <w:lang w:bidi="sk-SK"/>
        </w:rPr>
        <w:t>Takto vypočítaná výsledná cena bude platná pre obe spoločnosti BVS, a.s. aj BIONERGY, a. s.</w:t>
      </w:r>
    </w:p>
    <w:p w14:paraId="28988A69" w14:textId="77777777" w:rsidR="006B4557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p w14:paraId="19BE1535" w14:textId="3E19397F" w:rsidR="006B4557" w:rsidRPr="00A930CB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bookmarkEnd w:id="65"/>
    <w:p w14:paraId="065F4ABB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SPOT</w:t>
      </w:r>
    </w:p>
    <w:p w14:paraId="10C2A1A2" w14:textId="6573B349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Zvyšný objem elektriny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bude dodávateľ pre odberateľa bilancovať na hodinovej báze vo výške rozdielu medzi skutočným odberom elektriny v danej hodine h a hodinovým objemom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) za ceny na krátkodobom trhu s elektrinou organizovanou spoločnosťou OKTE, a.s. </w:t>
      </w:r>
      <w:r w:rsidR="007C7062">
        <w:rPr>
          <w:rFonts w:ascii="Arial Narrow" w:hAnsi="Arial Narrow"/>
          <w:sz w:val="20"/>
          <w:szCs w:val="20"/>
        </w:rPr>
        <w:t xml:space="preserve">Pre vylúčenie pochybností platí, že bilancovanie bude realizované na všetky OM s </w:t>
      </w:r>
      <w:proofErr w:type="spellStart"/>
      <w:r w:rsidR="007C7062">
        <w:rPr>
          <w:rFonts w:ascii="Arial Narrow" w:hAnsi="Arial Narrow"/>
          <w:sz w:val="20"/>
          <w:szCs w:val="20"/>
        </w:rPr>
        <w:t>priebehovým</w:t>
      </w:r>
      <w:proofErr w:type="spellEnd"/>
      <w:r w:rsidR="007C7062">
        <w:rPr>
          <w:rFonts w:ascii="Arial Narrow" w:hAnsi="Arial Narrow"/>
          <w:sz w:val="20"/>
          <w:szCs w:val="20"/>
        </w:rPr>
        <w:t xml:space="preserve"> meraním.</w:t>
      </w:r>
    </w:p>
    <w:p w14:paraId="15BF721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Stanovenie objemov a ceny za spotové bilancovanie za príslušnú hodinu: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2266"/>
        <w:gridCol w:w="2266"/>
      </w:tblGrid>
      <w:tr w:rsidR="005A2365" w:rsidRPr="005A7F2A" w14:paraId="2CA73C36" w14:textId="77777777" w:rsidTr="00A02CD8">
        <w:tc>
          <w:tcPr>
            <w:tcW w:w="1980" w:type="dxa"/>
          </w:tcPr>
          <w:p w14:paraId="6C886C3D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Typ transakcie</w:t>
            </w:r>
          </w:p>
        </w:tc>
        <w:tc>
          <w:tcPr>
            <w:tcW w:w="2550" w:type="dxa"/>
          </w:tcPr>
          <w:p w14:paraId="48AD4D7B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Vyhodnotenie</w:t>
            </w:r>
          </w:p>
        </w:tc>
        <w:tc>
          <w:tcPr>
            <w:tcW w:w="2266" w:type="dxa"/>
          </w:tcPr>
          <w:p w14:paraId="3B82421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Množstvo MWh</w:t>
            </w:r>
          </w:p>
        </w:tc>
        <w:tc>
          <w:tcPr>
            <w:tcW w:w="2266" w:type="dxa"/>
          </w:tcPr>
          <w:p w14:paraId="0F2F8252" w14:textId="77777777" w:rsidR="005A2365" w:rsidRPr="005A7F2A" w:rsidRDefault="005A2365" w:rsidP="008A58C2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Cena SPOT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(EUR/MWh)</w:t>
            </w:r>
          </w:p>
        </w:tc>
      </w:tr>
      <w:tr w:rsidR="005A2365" w:rsidRPr="005A7F2A" w14:paraId="6C0990BE" w14:textId="77777777" w:rsidTr="00A02CD8">
        <w:tc>
          <w:tcPr>
            <w:tcW w:w="1980" w:type="dxa"/>
          </w:tcPr>
          <w:p w14:paraId="56CF720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nákup</w:t>
            </w:r>
          </w:p>
        </w:tc>
        <w:tc>
          <w:tcPr>
            <w:tcW w:w="2550" w:type="dxa"/>
          </w:tcPr>
          <w:p w14:paraId="6F571D4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vyšší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7C0C4F90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QSN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QR - QFW</w:t>
            </w:r>
          </w:p>
        </w:tc>
        <w:tc>
          <w:tcPr>
            <w:tcW w:w="2266" w:type="dxa"/>
          </w:tcPr>
          <w:p w14:paraId="06BF1808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 + B</w:t>
            </w:r>
            <w:r w:rsidR="000725BB" w:rsidRPr="000725BB">
              <w:rPr>
                <w:rFonts w:ascii="Arial Narrow" w:hAnsi="Arial Narrow"/>
                <w:sz w:val="20"/>
                <w:szCs w:val="20"/>
                <w:vertAlign w:val="subscript"/>
              </w:rPr>
              <w:t>SPOT</w:t>
            </w:r>
            <w:r w:rsidRPr="005A7F2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5A2365" w:rsidRPr="005A7F2A" w14:paraId="3B0E19D9" w14:textId="77777777" w:rsidTr="00A02CD8">
        <w:tc>
          <w:tcPr>
            <w:tcW w:w="1980" w:type="dxa"/>
          </w:tcPr>
          <w:p w14:paraId="725EF9B7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predaj</w:t>
            </w:r>
          </w:p>
        </w:tc>
        <w:tc>
          <w:tcPr>
            <w:tcW w:w="2550" w:type="dxa"/>
          </w:tcPr>
          <w:p w14:paraId="409EDE9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nižší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29CEEDB3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QSP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QFW - QR</w:t>
            </w:r>
          </w:p>
        </w:tc>
        <w:tc>
          <w:tcPr>
            <w:tcW w:w="2266" w:type="dxa"/>
          </w:tcPr>
          <w:p w14:paraId="4629577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</w:t>
            </w:r>
          </w:p>
        </w:tc>
      </w:tr>
    </w:tbl>
    <w:p w14:paraId="27027698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48C7A1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3C357CA8" w14:textId="77777777" w:rsidR="008A58C2" w:rsidRPr="005A7F2A" w:rsidRDefault="008A58C2" w:rsidP="008A58C2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B</w:t>
      </w:r>
      <w:r w:rsidR="000725BB" w:rsidRPr="000725BB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 xml:space="preserve">vania </w:t>
      </w:r>
      <w:r w:rsidRPr="005A7F2A">
        <w:rPr>
          <w:rFonts w:ascii="Arial Narrow" w:hAnsi="Arial Narrow"/>
          <w:sz w:val="20"/>
          <w:szCs w:val="20"/>
        </w:rPr>
        <w:lastRenderedPageBreak/>
        <w:t>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6AFC15D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QSN je objem spotového nákupu na hodinu h,</w:t>
      </w:r>
    </w:p>
    <w:p w14:paraId="63DFC182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QSP je objem spotového predaja na hodinu h,</w:t>
      </w:r>
    </w:p>
    <w:p w14:paraId="1A0F8CB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hodinový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v MWh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>),</w:t>
      </w:r>
    </w:p>
    <w:p w14:paraId="619719C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QR je reálny hodinový odber elektriny v MWh v hodine h</w:t>
      </w:r>
    </w:p>
    <w:p w14:paraId="7CC5EA4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ISOT je spotová cena za hodinu h (EUR/MWh) v obchodnej oblasti SEPS zverejňovaná spoločnosťou OKTE, a.s. na: </w:t>
      </w:r>
      <w:hyperlink r:id="rId12" w:history="1">
        <w:r w:rsidRPr="005A7F2A">
          <w:rPr>
            <w:rFonts w:ascii="Arial Narrow" w:hAnsi="Arial Narrow"/>
            <w:sz w:val="20"/>
            <w:szCs w:val="20"/>
          </w:rPr>
          <w:t>https://www.okte.sk/sk/kratkodoby-trh/zverejnenie-udajov-dt/celkove-vysledky-dt/</w:t>
        </w:r>
      </w:hyperlink>
      <w:r w:rsidRPr="005A7F2A">
        <w:rPr>
          <w:rFonts w:ascii="Arial Narrow" w:hAnsi="Arial Narrow"/>
          <w:sz w:val="20"/>
          <w:szCs w:val="20"/>
        </w:rPr>
        <w:t>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4FBA461E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3820C4F1" w14:textId="77777777" w:rsidR="005A2365" w:rsidRPr="005A7F2A" w:rsidRDefault="005A2365" w:rsidP="005A2365">
      <w:pPr>
        <w:pStyle w:val="Style4"/>
        <w:numPr>
          <w:ilvl w:val="0"/>
          <w:numId w:val="2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VÝSLEDNÁ CENA</w:t>
      </w:r>
    </w:p>
    <w:p w14:paraId="5C30156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Výsledná cena elektriny v EUR/MWh pozostáva z ceny za </w:t>
      </w:r>
      <w:proofErr w:type="spellStart"/>
      <w:r w:rsidRPr="005A7F2A">
        <w:rPr>
          <w:rFonts w:ascii="Arial Narrow" w:hAnsi="Arial Narrow"/>
          <w:sz w:val="20"/>
          <w:szCs w:val="20"/>
        </w:rPr>
        <w:t>forwardový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 a spotové bilancovanie. Za príslušný mesiac bude výsledná cena stanovená nasledovne:</w:t>
      </w:r>
    </w:p>
    <w:p w14:paraId="3BB332E5" w14:textId="5D9BF8C8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VC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(CWE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FRW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)* </m:t>
              </m:r>
              <m:r>
                <w:rPr>
                  <w:rFonts w:ascii="Cambria Math" w:hAnsi="Cambria Math"/>
                  <w:sz w:val="20"/>
                  <w:szCs w:val="20"/>
                </w:rPr>
                <m:t>QFW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r>
                <w:rPr>
                  <w:rFonts w:ascii="Cambria Math" w:hAnsi="Cambria Math"/>
                  <w:sz w:val="20"/>
                  <w:szCs w:val="20"/>
                </w:rPr>
                <m:t>SPOTN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– </m:t>
              </m:r>
              <m:r>
                <w:rPr>
                  <w:rFonts w:ascii="Cambria Math" w:hAnsi="Cambria Math"/>
                  <w:sz w:val="20"/>
                  <w:szCs w:val="20"/>
                </w:rPr>
                <m:t>SPOTP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QO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 [</m:t>
          </m:r>
          <m:r>
            <w:rPr>
              <w:rFonts w:ascii="Cambria Math" w:hAnsi="Cambria Math"/>
              <w:sz w:val="20"/>
              <w:szCs w:val="20"/>
            </w:rPr>
            <m:t>EUR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/</m:t>
          </m:r>
          <m:r>
            <w:rPr>
              <w:rFonts w:ascii="Cambria Math" w:hAnsi="Cambria Math"/>
              <w:sz w:val="20"/>
              <w:szCs w:val="20"/>
            </w:rPr>
            <m:t>MWh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]</m:t>
          </m:r>
        </m:oMath>
      </m:oMathPara>
    </w:p>
    <w:p w14:paraId="64B4406C" w14:textId="5D8D6BF5" w:rsidR="005A2365" w:rsidRPr="005A7F2A" w:rsidRDefault="00892BDC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je priemerná jednotková cena silovej energie za všetky zrealizované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nákupy.</w:t>
      </w:r>
    </w:p>
    <w:p w14:paraId="72186924" w14:textId="19D2BA9D" w:rsidR="000725BB" w:rsidRDefault="000725BB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  <w:r w:rsidRPr="000725BB">
        <w:rPr>
          <w:rFonts w:ascii="Arial Narrow" w:hAnsi="Arial Narrow"/>
          <w:sz w:val="20"/>
          <w:szCs w:val="20"/>
          <w:vertAlign w:val="subscript"/>
        </w:rPr>
        <w:t>FRW</w:t>
      </w:r>
      <w:r>
        <w:rPr>
          <w:rFonts w:ascii="Arial Narrow" w:hAnsi="Arial Narrow"/>
          <w:sz w:val="20"/>
          <w:szCs w:val="20"/>
        </w:rPr>
        <w:t xml:space="preserve"> je hodnota aditív</w:t>
      </w:r>
      <w:r w:rsidR="00D52F76">
        <w:rPr>
          <w:rFonts w:ascii="Arial Narrow" w:hAnsi="Arial Narrow"/>
          <w:sz w:val="20"/>
          <w:szCs w:val="20"/>
        </w:rPr>
        <w:t>u</w:t>
      </w:r>
      <w:r>
        <w:rPr>
          <w:rFonts w:ascii="Arial Narrow" w:hAnsi="Arial Narrow"/>
          <w:sz w:val="20"/>
          <w:szCs w:val="20"/>
        </w:rPr>
        <w:t xml:space="preserve"> pre FORWARD nákup predložená 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>EUR/MWh</w:t>
      </w:r>
    </w:p>
    <w:p w14:paraId="2D867839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5A7F2A">
        <w:rPr>
          <w:rFonts w:ascii="Arial Narrow" w:hAnsi="Arial Narrow"/>
          <w:sz w:val="20"/>
          <w:szCs w:val="20"/>
        </w:rPr>
        <w:t>tranžového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na príslušný kalendárny mesiac</w:t>
      </w:r>
    </w:p>
    <w:p w14:paraId="1ABEFD2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SPOTN je suma spotových nákupov v EUR za všetky hodiny príslušného mesiaca. Spotový nákup sa vypočíta ako súčin množstva (QSN) a spotovej ceny</w:t>
      </w:r>
      <w:r w:rsidR="008B2AA4" w:rsidRPr="005A7F2A">
        <w:rPr>
          <w:rFonts w:ascii="Arial Narrow" w:hAnsi="Arial Narrow"/>
          <w:sz w:val="20"/>
          <w:szCs w:val="20"/>
        </w:rPr>
        <w:t xml:space="preserve"> v príslušnej hodine navýšenej o aditívum 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2C025780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SPOTP je suma spotových predajov v EUR za všetky hodiny príslušného mesiaca. Spotový predaj sa vypočíta ako súčin množstva (QSP) a spotovej ceny v príslušnej hodine.</w:t>
      </w:r>
    </w:p>
    <w:p w14:paraId="70E381E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mesiaci.</w:t>
      </w:r>
    </w:p>
    <w:p w14:paraId="62FC0BF4" w14:textId="77777777" w:rsidR="00B3686C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Ak je výsledkom výpočtu výslednej ceny záporné číslo, cena bude rovná 0,01 EUR/MWh.</w:t>
      </w:r>
    </w:p>
    <w:p w14:paraId="57FCA9DD" w14:textId="33FD5F6D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</w:t>
      </w:r>
      <w:r w:rsidRPr="005A7F2A">
        <w:rPr>
          <w:rFonts w:ascii="Arial Narrow" w:eastAsiaTheme="minorHAnsi" w:hAnsi="Arial Narrow"/>
          <w:sz w:val="20"/>
          <w:szCs w:val="20"/>
        </w:rPr>
        <w:t xml:space="preserve">v príslušnom kalendárnom roku bola stanovená ako </w:t>
      </w:r>
      <w:r w:rsidR="000B13A2">
        <w:rPr>
          <w:rFonts w:ascii="Arial Narrow" w:eastAsiaTheme="minorHAnsi" w:hAnsi="Arial Narrow"/>
          <w:sz w:val="20"/>
          <w:szCs w:val="20"/>
        </w:rPr>
        <w:t xml:space="preserve">vážený </w:t>
      </w:r>
      <w:r w:rsidRPr="005A7F2A">
        <w:rPr>
          <w:rFonts w:ascii="Arial Narrow" w:eastAsiaTheme="minorHAnsi" w:hAnsi="Arial Narrow"/>
          <w:sz w:val="20"/>
          <w:szCs w:val="20"/>
        </w:rPr>
        <w:t xml:space="preserve">priemer cien pre všetky odberné miesta odberateľa s </w:t>
      </w:r>
      <w:proofErr w:type="spellStart"/>
      <w:r w:rsidRPr="005A7F2A">
        <w:rPr>
          <w:rFonts w:ascii="Arial Narrow" w:eastAsiaTheme="minorHAnsi" w:hAnsi="Arial Narrow"/>
          <w:sz w:val="20"/>
          <w:szCs w:val="20"/>
        </w:rPr>
        <w:t>priebehovým</w:t>
      </w:r>
      <w:proofErr w:type="spellEnd"/>
      <w:r w:rsidRPr="005A7F2A">
        <w:rPr>
          <w:rFonts w:ascii="Arial Narrow" w:eastAsiaTheme="minorHAnsi" w:hAnsi="Arial Narrow"/>
          <w:sz w:val="20"/>
          <w:szCs w:val="20"/>
        </w:rPr>
        <w:t xml:space="preserve"> meraním typu A počas kalendárneho roka.</w:t>
      </w:r>
      <w:r w:rsidRPr="005A7F2A">
        <w:rPr>
          <w:rFonts w:ascii="Arial Narrow" w:hAnsi="Arial Narrow"/>
          <w:sz w:val="20"/>
          <w:szCs w:val="20"/>
        </w:rPr>
        <w:t xml:space="preserve"> </w:t>
      </w:r>
    </w:p>
    <w:p w14:paraId="130D734E" w14:textId="77777777" w:rsidR="005A2365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Množstvo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(meranie typu C s ročnou fakturáciou) bude rozdelené do jednotlivých kalendárnych mesiacov na základe typového diagramu odberu podľa § 22 ods. 1 Pravidiel trhu priradeného prevádzkovateľom distribučnej sústavy príslušnému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(s meraním typu C) v súlade s Prevádzkovým poriadkom PDS, a to podľa spôsobu merania, času, charakteru a priebehu spotreby elektriny na takomto OM.</w:t>
      </w:r>
    </w:p>
    <w:p w14:paraId="773E3007" w14:textId="77777777" w:rsidR="00D045A5" w:rsidRPr="005A7F2A" w:rsidRDefault="00D045A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60D4005" w14:textId="77777777" w:rsidR="005A2365" w:rsidRPr="005A7F2A" w:rsidRDefault="005A2365" w:rsidP="00775D49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AUTOMATICKÝ NÁKUP</w:t>
      </w:r>
    </w:p>
    <w:p w14:paraId="455DBAA3" w14:textId="77FEC13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 prípade, ak odberateľ do termínu stanoveného v bode 1.3 tejto Prílohy nepožiada o stanovenie ceny kombinovaným spôsobom, jednotková cena silovej elektriny sa bude odvíjať od hodnoty SPOT-</w:t>
      </w:r>
      <w:proofErr w:type="spellStart"/>
      <w:r w:rsidRPr="005A7F2A">
        <w:rPr>
          <w:rFonts w:ascii="Arial Narrow" w:hAnsi="Arial Narrow"/>
          <w:sz w:val="20"/>
          <w:szCs w:val="20"/>
        </w:rPr>
        <w:t>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produktu. Cena za dodávku silovej elektriny do </w:t>
      </w:r>
      <w:r w:rsidR="007C7062">
        <w:rPr>
          <w:rFonts w:ascii="Arial Narrow" w:hAnsi="Arial Narrow"/>
          <w:sz w:val="20"/>
          <w:szCs w:val="20"/>
        </w:rPr>
        <w:t xml:space="preserve">všetkých </w:t>
      </w:r>
      <w:r w:rsidRPr="005A7F2A">
        <w:rPr>
          <w:rFonts w:ascii="Arial Narrow" w:hAnsi="Arial Narrow"/>
          <w:sz w:val="20"/>
          <w:szCs w:val="20"/>
        </w:rPr>
        <w:t xml:space="preserve">OM s </w:t>
      </w:r>
      <w:proofErr w:type="spellStart"/>
      <w:r w:rsidRPr="005A7F2A">
        <w:rPr>
          <w:rFonts w:ascii="Arial Narrow" w:hAnsi="Arial Narrow"/>
          <w:sz w:val="20"/>
          <w:szCs w:val="20"/>
        </w:rPr>
        <w:t>priebehovým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meraním za príslušný kalendárny mesiac sa stanoví podľa nasledujúceho vzorca:</w:t>
      </w:r>
    </w:p>
    <w:p w14:paraId="37CDC93F" w14:textId="2BDEF8C1" w:rsidR="005A2365" w:rsidRPr="005A7F2A" w:rsidRDefault="00000000" w:rsidP="005A2365">
      <w:pPr>
        <w:jc w:val="center"/>
        <w:rPr>
          <w:rFonts w:ascii="Arial Narrow" w:eastAsiaTheme="minorEastAsia" w:hAnsi="Arial Narrow"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color w:val="auto"/>
                  <w:sz w:val="20"/>
                  <w:szCs w:val="20"/>
                  <w:lang w:eastAsia="cs-CZ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h=1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  <w:lang w:eastAsia="cs-CZ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Mh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Mh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[EUR]</m:t>
          </m:r>
        </m:oMath>
      </m:oMathPara>
    </w:p>
    <w:p w14:paraId="6CAE3B0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731C07E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m – počet hodín v príslušnom kalendárnom mesiaci M</w:t>
      </w:r>
    </w:p>
    <w:p w14:paraId="15694E3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h – poradie hodiny v príslušnom kalendárnom mesiaci M</w:t>
      </w:r>
    </w:p>
    <w:p w14:paraId="03EB6217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SPOTMh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– je spotová cena za hodinu h (EUR/MWh) v obchodnej oblasti SEPS zverejňovaná spoločnosťou OKTE, a.s. na: https://www.okte.sk/sk/kratkodoby-trh/zverejnenie-udajov-dt/celkove-vysledky-dt/.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781EBD5B" w14:textId="77777777" w:rsidR="002E3F85" w:rsidRPr="005A7F2A" w:rsidRDefault="002E3F85" w:rsidP="002E3F8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lastRenderedPageBreak/>
        <w:t>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4E5344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QMh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- množstvo spotrebovanej elektriny v hodine h príslušného mesiaca M</w:t>
      </w:r>
    </w:p>
    <w:p w14:paraId="6B70C5C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Následne sa jednotková cena za dodávku elektriny urči spôsobom:</w:t>
      </w:r>
    </w:p>
    <w:p w14:paraId="6060EBF0" w14:textId="77777777" w:rsidR="005A2365" w:rsidRPr="005A7F2A" w:rsidRDefault="00000000" w:rsidP="005A2365">
      <w:pPr>
        <w:jc w:val="both"/>
        <w:rPr>
          <w:rFonts w:ascii="Arial Narrow" w:eastAsiaTheme="minorEastAsia" w:hAnsi="Arial Narrow"/>
          <w:iCs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Cs/>
                      <w:color w:val="auto"/>
                      <w:sz w:val="20"/>
                      <w:szCs w:val="20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M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auto"/>
                  <w:sz w:val="20"/>
                  <w:szCs w:val="20"/>
                </w:rPr>
                <m:t>QO</m:t>
              </m:r>
            </m:den>
          </m:f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[EUR/MWh]</m:t>
          </m:r>
        </m:oMath>
      </m:oMathPara>
    </w:p>
    <w:p w14:paraId="0148454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pričom:</w:t>
      </w:r>
    </w:p>
    <w:p w14:paraId="4C97A97C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PM je cena za dodávku elektriny za príslušný kalendárny mesiac M</w:t>
      </w:r>
    </w:p>
    <w:p w14:paraId="714DE6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 M</w:t>
      </w:r>
    </w:p>
    <w:p w14:paraId="5489A8C9" w14:textId="2A7CCD9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v príslušnom kalendárnom roku je stanovená ako </w:t>
      </w:r>
      <w:r w:rsidR="000B13A2">
        <w:rPr>
          <w:rFonts w:ascii="Arial Narrow" w:hAnsi="Arial Narrow"/>
          <w:sz w:val="20"/>
          <w:szCs w:val="20"/>
        </w:rPr>
        <w:t xml:space="preserve">vážený </w:t>
      </w:r>
      <w:r w:rsidRPr="005A7F2A">
        <w:rPr>
          <w:rFonts w:ascii="Arial Narrow" w:hAnsi="Arial Narrow"/>
          <w:sz w:val="20"/>
          <w:szCs w:val="20"/>
        </w:rPr>
        <w:t xml:space="preserve">priemer cien pre všetky odberné miesta odberateľa s </w:t>
      </w:r>
      <w:proofErr w:type="spellStart"/>
      <w:r w:rsidRPr="005A7F2A">
        <w:rPr>
          <w:rFonts w:ascii="Arial Narrow" w:hAnsi="Arial Narrow"/>
          <w:sz w:val="20"/>
          <w:szCs w:val="20"/>
        </w:rPr>
        <w:t>priebehovým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meraním typu A počas kalendárneho roka.</w:t>
      </w:r>
    </w:p>
    <w:p w14:paraId="401D0E7F" w14:textId="77777777" w:rsidR="009F6A54" w:rsidRPr="005A7F2A" w:rsidRDefault="009F6A54">
      <w:pPr>
        <w:rPr>
          <w:rFonts w:ascii="Arial Narrow" w:hAnsi="Arial Narrow"/>
          <w:sz w:val="20"/>
          <w:szCs w:val="20"/>
        </w:rPr>
      </w:pPr>
    </w:p>
    <w:p w14:paraId="35C1F20F" w14:textId="2970B0E1" w:rsidR="00775D49" w:rsidRPr="005A7F2A" w:rsidRDefault="00775D49" w:rsidP="00B3686C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Cena za dodávku elektriny zahŕňa aj cenu dodávateľa za prevzatie zodpovedností za odchýlku za odberné a odovzdávacie miesta voči </w:t>
      </w:r>
      <w:proofErr w:type="spellStart"/>
      <w:r w:rsidRPr="005A7F2A">
        <w:rPr>
          <w:rFonts w:ascii="Arial Narrow" w:hAnsi="Arial Narrow"/>
          <w:sz w:val="20"/>
          <w:szCs w:val="20"/>
        </w:rPr>
        <w:t>zúčtovateľovi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odchýlok a všetky jeho ekonomicky oprávnené náklady účelne vynaložené v súvislosti s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poskytovan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m zmluvn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>ch plnen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tejto zmluvy a primeran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zisk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a. Tieto náklady sú zahrnuté v </w:t>
      </w:r>
      <w:r w:rsidR="000F5EF9">
        <w:rPr>
          <w:rFonts w:ascii="Arial Narrow" w:hAnsi="Arial Narrow"/>
          <w:sz w:val="20"/>
          <w:szCs w:val="20"/>
        </w:rPr>
        <w:t>cenových aditívach</w:t>
      </w:r>
      <w:r w:rsidR="003B2C5E">
        <w:rPr>
          <w:rFonts w:ascii="Arial Narrow" w:hAnsi="Arial Narrow"/>
          <w:sz w:val="20"/>
          <w:szCs w:val="20"/>
        </w:rPr>
        <w:t>, ktor</w:t>
      </w:r>
      <w:r w:rsidR="000F5EF9">
        <w:rPr>
          <w:rFonts w:ascii="Arial Narrow" w:hAnsi="Arial Narrow"/>
          <w:sz w:val="20"/>
          <w:szCs w:val="20"/>
        </w:rPr>
        <w:t>é</w:t>
      </w:r>
      <w:r w:rsidR="003B2C5E">
        <w:rPr>
          <w:rFonts w:ascii="Arial Narrow" w:hAnsi="Arial Narrow"/>
          <w:sz w:val="20"/>
          <w:szCs w:val="20"/>
        </w:rPr>
        <w:t xml:space="preserve"> bol</w:t>
      </w:r>
      <w:r w:rsidR="000F5EF9">
        <w:rPr>
          <w:rFonts w:ascii="Arial Narrow" w:hAnsi="Arial Narrow"/>
          <w:sz w:val="20"/>
          <w:szCs w:val="20"/>
        </w:rPr>
        <w:t>i</w:t>
      </w:r>
      <w:r w:rsidR="003B2C5E">
        <w:rPr>
          <w:rFonts w:ascii="Arial Narrow" w:hAnsi="Arial Narrow"/>
          <w:sz w:val="20"/>
          <w:szCs w:val="20"/>
        </w:rPr>
        <w:t xml:space="preserve"> predmetom ponuky Dodávateľa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6C6FEDB5" w14:textId="77777777" w:rsidR="00775D49" w:rsidRPr="005A7F2A" w:rsidRDefault="00775D49">
      <w:pPr>
        <w:rPr>
          <w:rFonts w:ascii="Arial Narrow" w:hAnsi="Arial Narrow"/>
          <w:sz w:val="20"/>
          <w:szCs w:val="20"/>
        </w:rPr>
      </w:pPr>
    </w:p>
    <w:sectPr w:rsidR="00775D49" w:rsidRPr="005A7F2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83F5C" w14:textId="77777777" w:rsidR="001B7E97" w:rsidRDefault="001B7E97" w:rsidP="006B4557">
      <w:r>
        <w:separator/>
      </w:r>
    </w:p>
  </w:endnote>
  <w:endnote w:type="continuationSeparator" w:id="0">
    <w:p w14:paraId="6A9087F1" w14:textId="77777777" w:rsidR="001B7E97" w:rsidRDefault="001B7E97" w:rsidP="006B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756B9" w14:textId="77777777" w:rsidR="001B7E97" w:rsidRDefault="001B7E97" w:rsidP="006B4557">
      <w:r>
        <w:separator/>
      </w:r>
    </w:p>
  </w:footnote>
  <w:footnote w:type="continuationSeparator" w:id="0">
    <w:p w14:paraId="13812A97" w14:textId="77777777" w:rsidR="001B7E97" w:rsidRDefault="001B7E97" w:rsidP="006B4557">
      <w:r>
        <w:continuationSeparator/>
      </w:r>
    </w:p>
  </w:footnote>
  <w:footnote w:id="1">
    <w:p w14:paraId="7FFF468C" w14:textId="5FA7BE96" w:rsidR="00753AC6" w:rsidRPr="001B5193" w:rsidRDefault="00753AC6">
      <w:pPr>
        <w:pStyle w:val="Textpoznmkypodiarou"/>
        <w:rPr>
          <w:rFonts w:ascii="Times New Roman" w:hAnsi="Times New Roman" w:cs="Times New Roman"/>
        </w:rPr>
      </w:pPr>
      <w:r w:rsidRPr="001B5193">
        <w:rPr>
          <w:rStyle w:val="Odkaznapoznmkupodiarou"/>
          <w:rFonts w:ascii="Times New Roman" w:hAnsi="Times New Roman" w:cs="Times New Roman"/>
        </w:rPr>
        <w:footnoteRef/>
      </w:r>
      <w:r w:rsidRPr="001B5193">
        <w:rPr>
          <w:rFonts w:ascii="Times New Roman" w:hAnsi="Times New Roman" w:cs="Times New Roman"/>
        </w:rPr>
        <w:t xml:space="preserve"> https://www.eex.com/en/markets/power/power-futures</w:t>
      </w:r>
    </w:p>
  </w:footnote>
  <w:footnote w:id="2">
    <w:p w14:paraId="28D2C17B" w14:textId="7E438701" w:rsidR="006B4557" w:rsidRPr="006B4557" w:rsidRDefault="006B4557">
      <w:pPr>
        <w:pStyle w:val="Textpoznmkypodiarou"/>
        <w:rPr>
          <w:rFonts w:ascii="Arial" w:hAnsi="Arial" w:cs="Arial"/>
          <w:i/>
          <w:iCs/>
          <w:sz w:val="14"/>
          <w:szCs w:val="14"/>
        </w:rPr>
      </w:pPr>
      <w:r w:rsidRPr="006B4557">
        <w:rPr>
          <w:rStyle w:val="Odkaznapoznmkupodiarou"/>
          <w:rFonts w:ascii="Arial" w:hAnsi="Arial" w:cs="Arial"/>
          <w:i/>
          <w:iCs/>
          <w:sz w:val="14"/>
          <w:szCs w:val="14"/>
        </w:rPr>
        <w:footnoteRef/>
      </w:r>
      <w:r w:rsidRPr="006B4557">
        <w:rPr>
          <w:rFonts w:ascii="Arial" w:hAnsi="Arial" w:cs="Arial"/>
          <w:i/>
          <w:iCs/>
          <w:sz w:val="14"/>
          <w:szCs w:val="14"/>
        </w:rPr>
        <w:t xml:space="preserve"> Príklad slúži len na účely pochopenia vzorca. Pre účely zmluvného znenia prílohy sa príklad k podpisu zmlúv odstráni.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60D0" w14:textId="008C4199" w:rsidR="006B4557" w:rsidRPr="006B4557" w:rsidRDefault="006B4557" w:rsidP="006B4557">
    <w:pPr>
      <w:pStyle w:val="Zkladntext20"/>
      <w:tabs>
        <w:tab w:val="left" w:pos="5670"/>
      </w:tabs>
      <w:spacing w:after="240"/>
      <w:rPr>
        <w:rFonts w:ascii="Arial Narrow" w:hAnsi="Arial Narrow"/>
        <w:sz w:val="21"/>
        <w:szCs w:val="21"/>
      </w:rPr>
    </w:pPr>
    <w:r w:rsidRPr="00CF0205">
      <w:rPr>
        <w:rFonts w:ascii="Arial Narrow" w:hAnsi="Arial Narrow"/>
        <w:sz w:val="21"/>
        <w:szCs w:val="21"/>
      </w:rPr>
      <w:t xml:space="preserve">Číslo zmluvy: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11ED"/>
    <w:multiLevelType w:val="multilevel"/>
    <w:tmpl w:val="ED4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C6C09"/>
    <w:multiLevelType w:val="hybridMultilevel"/>
    <w:tmpl w:val="4DDE9FAC"/>
    <w:lvl w:ilvl="0" w:tplc="44CCC2E4">
      <w:start w:val="1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50" w:hanging="360"/>
      </w:pPr>
    </w:lvl>
    <w:lvl w:ilvl="2" w:tplc="041B001B" w:tentative="1">
      <w:start w:val="1"/>
      <w:numFmt w:val="lowerRoman"/>
      <w:lvlText w:val="%3."/>
      <w:lvlJc w:val="right"/>
      <w:pPr>
        <w:ind w:left="2070" w:hanging="180"/>
      </w:pPr>
    </w:lvl>
    <w:lvl w:ilvl="3" w:tplc="041B000F" w:tentative="1">
      <w:start w:val="1"/>
      <w:numFmt w:val="decimal"/>
      <w:lvlText w:val="%4."/>
      <w:lvlJc w:val="left"/>
      <w:pPr>
        <w:ind w:left="2790" w:hanging="360"/>
      </w:pPr>
    </w:lvl>
    <w:lvl w:ilvl="4" w:tplc="041B0019" w:tentative="1">
      <w:start w:val="1"/>
      <w:numFmt w:val="lowerLetter"/>
      <w:lvlText w:val="%5."/>
      <w:lvlJc w:val="left"/>
      <w:pPr>
        <w:ind w:left="3510" w:hanging="360"/>
      </w:pPr>
    </w:lvl>
    <w:lvl w:ilvl="5" w:tplc="041B001B" w:tentative="1">
      <w:start w:val="1"/>
      <w:numFmt w:val="lowerRoman"/>
      <w:lvlText w:val="%6."/>
      <w:lvlJc w:val="right"/>
      <w:pPr>
        <w:ind w:left="4230" w:hanging="180"/>
      </w:pPr>
    </w:lvl>
    <w:lvl w:ilvl="6" w:tplc="041B000F" w:tentative="1">
      <w:start w:val="1"/>
      <w:numFmt w:val="decimal"/>
      <w:lvlText w:val="%7."/>
      <w:lvlJc w:val="left"/>
      <w:pPr>
        <w:ind w:left="4950" w:hanging="360"/>
      </w:pPr>
    </w:lvl>
    <w:lvl w:ilvl="7" w:tplc="041B0019" w:tentative="1">
      <w:start w:val="1"/>
      <w:numFmt w:val="lowerLetter"/>
      <w:lvlText w:val="%8."/>
      <w:lvlJc w:val="left"/>
      <w:pPr>
        <w:ind w:left="5670" w:hanging="360"/>
      </w:pPr>
    </w:lvl>
    <w:lvl w:ilvl="8" w:tplc="041B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2FE3E82"/>
    <w:multiLevelType w:val="multilevel"/>
    <w:tmpl w:val="8498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F6D31"/>
    <w:multiLevelType w:val="hybridMultilevel"/>
    <w:tmpl w:val="893C698C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E863E37"/>
    <w:multiLevelType w:val="hybridMultilevel"/>
    <w:tmpl w:val="48B6FC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82941"/>
    <w:multiLevelType w:val="hybridMultilevel"/>
    <w:tmpl w:val="F2089FEC"/>
    <w:lvl w:ilvl="0" w:tplc="AE348E4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C1A53"/>
    <w:multiLevelType w:val="multilevel"/>
    <w:tmpl w:val="2A3A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D211E"/>
    <w:multiLevelType w:val="hybridMultilevel"/>
    <w:tmpl w:val="2B3A9B54"/>
    <w:lvl w:ilvl="0" w:tplc="923A306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61A79"/>
    <w:multiLevelType w:val="multilevel"/>
    <w:tmpl w:val="70C01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AD6159"/>
    <w:multiLevelType w:val="hybridMultilevel"/>
    <w:tmpl w:val="C9ECDF4C"/>
    <w:lvl w:ilvl="0" w:tplc="C3A8860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277939">
    <w:abstractNumId w:val="7"/>
  </w:num>
  <w:num w:numId="2" w16cid:durableId="1742288505">
    <w:abstractNumId w:val="7"/>
    <w:lvlOverride w:ilvl="0">
      <w:lvl w:ilvl="0" w:tplc="923A3068">
        <w:start w:val="1"/>
        <w:numFmt w:val="none"/>
        <w:lvlText w:val="1.5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  <w:lvlOverride w:ilvl="1">
      <w:lvl w:ilvl="1" w:tplc="041B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B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B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B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B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B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B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B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1666202391">
    <w:abstractNumId w:val="8"/>
  </w:num>
  <w:num w:numId="4" w16cid:durableId="642584631">
    <w:abstractNumId w:val="3"/>
  </w:num>
  <w:num w:numId="5" w16cid:durableId="1793206479">
    <w:abstractNumId w:val="0"/>
  </w:num>
  <w:num w:numId="6" w16cid:durableId="384716343">
    <w:abstractNumId w:val="4"/>
  </w:num>
  <w:num w:numId="7" w16cid:durableId="976254069">
    <w:abstractNumId w:val="2"/>
  </w:num>
  <w:num w:numId="8" w16cid:durableId="736246739">
    <w:abstractNumId w:val="9"/>
  </w:num>
  <w:num w:numId="9" w16cid:durableId="1457605554">
    <w:abstractNumId w:val="5"/>
  </w:num>
  <w:num w:numId="10" w16cid:durableId="27267967">
    <w:abstractNumId w:val="1"/>
  </w:num>
  <w:num w:numId="11" w16cid:durableId="118891279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ela Turčanová">
    <w15:presenceInfo w15:providerId="AD" w15:userId="S::marcela.turcanova@apuen.sk::e6c81abb-c77a-4a69-b699-16c3df0bc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65"/>
    <w:rsid w:val="0001289A"/>
    <w:rsid w:val="00020CBF"/>
    <w:rsid w:val="0003271D"/>
    <w:rsid w:val="0004657F"/>
    <w:rsid w:val="000563E0"/>
    <w:rsid w:val="000725BB"/>
    <w:rsid w:val="000B13A2"/>
    <w:rsid w:val="000C14F7"/>
    <w:rsid w:val="000D3838"/>
    <w:rsid w:val="000E6133"/>
    <w:rsid w:val="000F5EF9"/>
    <w:rsid w:val="001164F0"/>
    <w:rsid w:val="00170B6A"/>
    <w:rsid w:val="001A1508"/>
    <w:rsid w:val="001B5193"/>
    <w:rsid w:val="001B7E97"/>
    <w:rsid w:val="001F67FD"/>
    <w:rsid w:val="00204312"/>
    <w:rsid w:val="002122E7"/>
    <w:rsid w:val="00222D48"/>
    <w:rsid w:val="0022454D"/>
    <w:rsid w:val="00233C31"/>
    <w:rsid w:val="0025726E"/>
    <w:rsid w:val="00267074"/>
    <w:rsid w:val="002A5D35"/>
    <w:rsid w:val="002B1CB4"/>
    <w:rsid w:val="002B3F3C"/>
    <w:rsid w:val="002C1820"/>
    <w:rsid w:val="002E3F85"/>
    <w:rsid w:val="003001B9"/>
    <w:rsid w:val="003657EF"/>
    <w:rsid w:val="003A6B27"/>
    <w:rsid w:val="003A7DE1"/>
    <w:rsid w:val="003B2C5E"/>
    <w:rsid w:val="003C4ABA"/>
    <w:rsid w:val="003D7D4F"/>
    <w:rsid w:val="003F7C03"/>
    <w:rsid w:val="004036F1"/>
    <w:rsid w:val="00427D85"/>
    <w:rsid w:val="00445BB2"/>
    <w:rsid w:val="0046795A"/>
    <w:rsid w:val="004901E6"/>
    <w:rsid w:val="004C6021"/>
    <w:rsid w:val="004E42BB"/>
    <w:rsid w:val="004E6BB8"/>
    <w:rsid w:val="00502863"/>
    <w:rsid w:val="00581B1B"/>
    <w:rsid w:val="00585CBA"/>
    <w:rsid w:val="005A2365"/>
    <w:rsid w:val="005A7F2A"/>
    <w:rsid w:val="005C1E38"/>
    <w:rsid w:val="005D4247"/>
    <w:rsid w:val="00660515"/>
    <w:rsid w:val="006A19AE"/>
    <w:rsid w:val="006B4557"/>
    <w:rsid w:val="006C51F9"/>
    <w:rsid w:val="006E1647"/>
    <w:rsid w:val="006E25F2"/>
    <w:rsid w:val="00713A25"/>
    <w:rsid w:val="00714B2D"/>
    <w:rsid w:val="00753AC6"/>
    <w:rsid w:val="00775D49"/>
    <w:rsid w:val="007C7062"/>
    <w:rsid w:val="007D79D8"/>
    <w:rsid w:val="007E0C88"/>
    <w:rsid w:val="007E1F1C"/>
    <w:rsid w:val="007F42FA"/>
    <w:rsid w:val="007F494B"/>
    <w:rsid w:val="00811E25"/>
    <w:rsid w:val="00816A1C"/>
    <w:rsid w:val="0088769F"/>
    <w:rsid w:val="00892BDC"/>
    <w:rsid w:val="008A58C2"/>
    <w:rsid w:val="008B0AB8"/>
    <w:rsid w:val="008B2AA4"/>
    <w:rsid w:val="0090718B"/>
    <w:rsid w:val="009548DC"/>
    <w:rsid w:val="00971818"/>
    <w:rsid w:val="00975357"/>
    <w:rsid w:val="009F6A54"/>
    <w:rsid w:val="00A02CD8"/>
    <w:rsid w:val="00A368F3"/>
    <w:rsid w:val="00A5042E"/>
    <w:rsid w:val="00A52376"/>
    <w:rsid w:val="00A62B31"/>
    <w:rsid w:val="00A90D1C"/>
    <w:rsid w:val="00A927E9"/>
    <w:rsid w:val="00A930CB"/>
    <w:rsid w:val="00AC3814"/>
    <w:rsid w:val="00AD42DC"/>
    <w:rsid w:val="00AD4342"/>
    <w:rsid w:val="00AD7183"/>
    <w:rsid w:val="00AE3AB7"/>
    <w:rsid w:val="00AF794A"/>
    <w:rsid w:val="00B03FB5"/>
    <w:rsid w:val="00B173C9"/>
    <w:rsid w:val="00B20A56"/>
    <w:rsid w:val="00B24774"/>
    <w:rsid w:val="00B3686C"/>
    <w:rsid w:val="00B61D47"/>
    <w:rsid w:val="00B722FE"/>
    <w:rsid w:val="00B9681D"/>
    <w:rsid w:val="00BA06E9"/>
    <w:rsid w:val="00BA7BC6"/>
    <w:rsid w:val="00BB1343"/>
    <w:rsid w:val="00BD7242"/>
    <w:rsid w:val="00BF7A60"/>
    <w:rsid w:val="00C44AFF"/>
    <w:rsid w:val="00C62DEB"/>
    <w:rsid w:val="00CC55DC"/>
    <w:rsid w:val="00D045A5"/>
    <w:rsid w:val="00D40F34"/>
    <w:rsid w:val="00D51F83"/>
    <w:rsid w:val="00D52F76"/>
    <w:rsid w:val="00DA3A23"/>
    <w:rsid w:val="00DA559E"/>
    <w:rsid w:val="00DC2ED9"/>
    <w:rsid w:val="00E16456"/>
    <w:rsid w:val="00E26452"/>
    <w:rsid w:val="00EB3501"/>
    <w:rsid w:val="00EB6FDE"/>
    <w:rsid w:val="00EB7BB8"/>
    <w:rsid w:val="00EB7C66"/>
    <w:rsid w:val="00ED3907"/>
    <w:rsid w:val="00ED7923"/>
    <w:rsid w:val="00F02CB3"/>
    <w:rsid w:val="00F15CDB"/>
    <w:rsid w:val="00F61976"/>
    <w:rsid w:val="00F73D11"/>
    <w:rsid w:val="00FA70A3"/>
    <w:rsid w:val="00FD7154"/>
    <w:rsid w:val="00FF1C24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B24D"/>
  <w15:chartTrackingRefBased/>
  <w15:docId w15:val="{0D7CA53F-7209-4A49-8E14-3970F66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A2365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2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A2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A2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2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23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A23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A23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A23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A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A2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A236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A236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A236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A236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A236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A236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A23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A2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A2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A2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A2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A236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A236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A236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A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A236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A2365"/>
    <w:rPr>
      <w:b/>
      <w:bCs/>
      <w:smallCaps/>
      <w:color w:val="0F4761" w:themeColor="accent1" w:themeShade="BF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5A2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A23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A2365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table" w:styleId="Mriekatabuky">
    <w:name w:val="Table Grid"/>
    <w:basedOn w:val="Normlnatabuka"/>
    <w:uiPriority w:val="39"/>
    <w:rsid w:val="005A23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3">
    <w:name w:val="Char Style 13"/>
    <w:link w:val="Style4"/>
    <w:rsid w:val="005A236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13"/>
    <w:rsid w:val="005A2365"/>
    <w:pPr>
      <w:shd w:val="clear" w:color="auto" w:fill="FFFFFF"/>
      <w:spacing w:after="240" w:line="230" w:lineRule="exact"/>
      <w:ind w:hanging="1340"/>
      <w:jc w:val="both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2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2365"/>
    <w:rPr>
      <w:rFonts w:ascii="Tahoma" w:eastAsia="Tahoma" w:hAnsi="Tahoma" w:cs="Tahoma"/>
      <w:b/>
      <w:bCs/>
      <w:color w:val="000000"/>
      <w:kern w:val="0"/>
      <w:sz w:val="20"/>
      <w:szCs w:val="20"/>
      <w:lang w:eastAsia="sk-SK" w:bidi="sk-SK"/>
      <w14:ligatures w14:val="none"/>
    </w:rPr>
  </w:style>
  <w:style w:type="character" w:customStyle="1" w:styleId="cf01">
    <w:name w:val="cf0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7D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DE1"/>
    <w:rPr>
      <w:rFonts w:ascii="Segoe UI" w:eastAsia="Tahoma" w:hAnsi="Segoe UI" w:cs="Segoe UI"/>
      <w:color w:val="000000"/>
      <w:kern w:val="0"/>
      <w:sz w:val="18"/>
      <w:szCs w:val="18"/>
      <w:lang w:eastAsia="sk-SK" w:bidi="sk-SK"/>
      <w14:ligatures w14:val="none"/>
    </w:rPr>
  </w:style>
  <w:style w:type="character" w:customStyle="1" w:styleId="normaltextrun">
    <w:name w:val="normaltextrun"/>
    <w:basedOn w:val="Predvolenpsmoodseku"/>
    <w:rsid w:val="006E25F2"/>
  </w:style>
  <w:style w:type="paragraph" w:customStyle="1" w:styleId="paragraph">
    <w:name w:val="paragraph"/>
    <w:basedOn w:val="Normlny"/>
    <w:rsid w:val="006E25F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eop">
    <w:name w:val="eop"/>
    <w:basedOn w:val="Predvolenpsmoodseku"/>
    <w:rsid w:val="006E25F2"/>
  </w:style>
  <w:style w:type="character" w:customStyle="1" w:styleId="tabchar">
    <w:name w:val="tabchar"/>
    <w:basedOn w:val="Predvolenpsmoodseku"/>
    <w:rsid w:val="006E25F2"/>
  </w:style>
  <w:style w:type="paragraph" w:styleId="Normlnywebov">
    <w:name w:val="Normal (Web)"/>
    <w:basedOn w:val="Normlny"/>
    <w:uiPriority w:val="99"/>
    <w:semiHidden/>
    <w:unhideWhenUsed/>
    <w:rsid w:val="004036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katex-mathml">
    <w:name w:val="katex-mathml"/>
    <w:basedOn w:val="Predvolenpsmoodseku"/>
    <w:rsid w:val="004036F1"/>
  </w:style>
  <w:style w:type="character" w:customStyle="1" w:styleId="mord">
    <w:name w:val="mord"/>
    <w:basedOn w:val="Predvolenpsmoodseku"/>
    <w:rsid w:val="004036F1"/>
  </w:style>
  <w:style w:type="character" w:customStyle="1" w:styleId="vlist-s">
    <w:name w:val="vlist-s"/>
    <w:basedOn w:val="Predvolenpsmoodseku"/>
    <w:rsid w:val="004036F1"/>
  </w:style>
  <w:style w:type="character" w:customStyle="1" w:styleId="mrel">
    <w:name w:val="mrel"/>
    <w:basedOn w:val="Predvolenpsmoodseku"/>
    <w:rsid w:val="004036F1"/>
  </w:style>
  <w:style w:type="character" w:customStyle="1" w:styleId="mopen">
    <w:name w:val="mopen"/>
    <w:basedOn w:val="Predvolenpsmoodseku"/>
    <w:rsid w:val="004036F1"/>
  </w:style>
  <w:style w:type="character" w:customStyle="1" w:styleId="mop">
    <w:name w:val="mop"/>
    <w:basedOn w:val="Predvolenpsmoodseku"/>
    <w:rsid w:val="004036F1"/>
  </w:style>
  <w:style w:type="character" w:customStyle="1" w:styleId="mbin">
    <w:name w:val="mbin"/>
    <w:basedOn w:val="Predvolenpsmoodseku"/>
    <w:rsid w:val="004036F1"/>
  </w:style>
  <w:style w:type="character" w:customStyle="1" w:styleId="mclose">
    <w:name w:val="mclose"/>
    <w:basedOn w:val="Predvolenpsmoodseku"/>
    <w:rsid w:val="004036F1"/>
  </w:style>
  <w:style w:type="character" w:styleId="Zstupntext">
    <w:name w:val="Placeholder Text"/>
    <w:basedOn w:val="Predvolenpsmoodseku"/>
    <w:uiPriority w:val="99"/>
    <w:semiHidden/>
    <w:rsid w:val="004036F1"/>
    <w:rPr>
      <w:color w:val="808080"/>
    </w:rPr>
  </w:style>
  <w:style w:type="character" w:customStyle="1" w:styleId="mpunct">
    <w:name w:val="mpunct"/>
    <w:basedOn w:val="Predvolenpsmoodseku"/>
    <w:rsid w:val="004E6BB8"/>
  </w:style>
  <w:style w:type="paragraph" w:styleId="Popis">
    <w:name w:val="caption"/>
    <w:basedOn w:val="Normlny"/>
    <w:next w:val="Normlny"/>
    <w:uiPriority w:val="35"/>
    <w:unhideWhenUsed/>
    <w:qFormat/>
    <w:rsid w:val="0004657F"/>
    <w:pPr>
      <w:spacing w:after="200"/>
    </w:pPr>
    <w:rPr>
      <w:i/>
      <w:iCs/>
      <w:color w:val="0E2841" w:themeColor="text2"/>
      <w:sz w:val="18"/>
      <w:szCs w:val="18"/>
    </w:rPr>
  </w:style>
  <w:style w:type="paragraph" w:styleId="Revzia">
    <w:name w:val="Revision"/>
    <w:hidden/>
    <w:uiPriority w:val="99"/>
    <w:semiHidden/>
    <w:rsid w:val="00AD42DC"/>
    <w:pPr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character" w:customStyle="1" w:styleId="Zkladntext2">
    <w:name w:val="Základný text (2)_"/>
    <w:basedOn w:val="Predvolenpsmoodseku"/>
    <w:link w:val="Zkladntext20"/>
    <w:rsid w:val="006B4557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ý text (2)"/>
    <w:basedOn w:val="Normlny"/>
    <w:link w:val="Zkladntext2"/>
    <w:rsid w:val="006B4557"/>
    <w:pPr>
      <w:jc w:val="right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455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4557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4557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B5193"/>
    <w:rPr>
      <w:color w:val="467886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B5193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C1820"/>
    <w:rPr>
      <w:color w:val="96607D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C4A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8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kte.sk/sk/kratkodoby-trh/zverejnenie-udajov-dt/celkove-vysledky-dt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ex.com/en/market-data/market-data-hub/power/futures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dcf0ff6-4ad5-4024-a3b9-5fb58e035e2a" xsi:nil="true"/>
    <TaxCatchAll xmlns="0100f25a-e9d7-4098-9493-e61bb0d50cd9" xsi:nil="true"/>
    <lcf76f155ced4ddcb4097134ff3c332f xmlns="edcf0ff6-4ad5-4024-a3b9-5fb58e035e2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E2E797F8B574FB9FCD2D7515D79A9" ma:contentTypeVersion="13" ma:contentTypeDescription="Umožňuje vytvoriť nový dokument." ma:contentTypeScope="" ma:versionID="bb278ac0595d5a652849dc64f754956b">
  <xsd:schema xmlns:xsd="http://www.w3.org/2001/XMLSchema" xmlns:xs="http://www.w3.org/2001/XMLSchema" xmlns:p="http://schemas.microsoft.com/office/2006/metadata/properties" xmlns:ns2="edcf0ff6-4ad5-4024-a3b9-5fb58e035e2a" xmlns:ns3="0100f25a-e9d7-4098-9493-e61bb0d50cd9" targetNamespace="http://schemas.microsoft.com/office/2006/metadata/properties" ma:root="true" ma:fieldsID="a427d650aa9e78a3f227b7a25e91a58a" ns2:_="" ns3:_="">
    <xsd:import namespace="edcf0ff6-4ad5-4024-a3b9-5fb58e035e2a"/>
    <xsd:import namespace="0100f25a-e9d7-4098-9493-e61bb0d50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f0ff6-4ad5-4024-a3b9-5fb58e035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2" nillable="true" ma:displayName="Stav odhlásenia" ma:internalName="Stav_x0020_odhl_x00e1_s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6c700ab-a209-4231-a316-fc82b0d673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0f25a-e9d7-4098-9493-e61bb0d5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940bbc2-0d23-416e-bfab-f730326401bc}" ma:internalName="TaxCatchAll" ma:showField="CatchAllData" ma:web="0100f25a-e9d7-4098-9493-e61bb0d5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64EBB-9A4E-40B2-BCFB-1E5B96DA53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201D5F-1E78-492F-9D53-A42D9A3F6C9B}">
  <ds:schemaRefs>
    <ds:schemaRef ds:uri="http://schemas.microsoft.com/office/2006/metadata/properties"/>
    <ds:schemaRef ds:uri="http://schemas.microsoft.com/office/infopath/2007/PartnerControls"/>
    <ds:schemaRef ds:uri="edcf0ff6-4ad5-4024-a3b9-5fb58e035e2a"/>
    <ds:schemaRef ds:uri="0100f25a-e9d7-4098-9493-e61bb0d50cd9"/>
  </ds:schemaRefs>
</ds:datastoreItem>
</file>

<file path=customXml/itemProps3.xml><?xml version="1.0" encoding="utf-8"?>
<ds:datastoreItem xmlns:ds="http://schemas.openxmlformats.org/officeDocument/2006/customXml" ds:itemID="{0693BCDB-E52A-456D-9DCB-16D19FC16B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5453A7-93AB-4FBF-B7BA-05AEE3748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f0ff6-4ad5-4024-a3b9-5fb58e035e2a"/>
    <ds:schemaRef ds:uri="0100f25a-e9d7-4098-9493-e61bb0d50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Bradac</dc:creator>
  <cp:keywords/>
  <dc:description/>
  <cp:lastModifiedBy>Marcela Turčanová</cp:lastModifiedBy>
  <cp:revision>3</cp:revision>
  <cp:lastPrinted>2024-08-09T20:01:00Z</cp:lastPrinted>
  <dcterms:created xsi:type="dcterms:W3CDTF">2025-05-29T08:26:00Z</dcterms:created>
  <dcterms:modified xsi:type="dcterms:W3CDTF">2025-05-29T20:07:00Z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0x0101005A5E2E797F8B574FB9FCD2D7515D79A9</vt:lpwstr>
  </property>
</Properties>
</file>